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4B172DFF" w14:textId="77777777" w:rsidR="00857962" w:rsidRPr="00304B67" w:rsidRDefault="00BA54B5" w:rsidP="00870A1B">
      <w:pPr>
        <w:pStyle w:val="Title"/>
      </w:pPr>
      <w:r>
        <w:rPr>
          <w:noProof/>
          <w:lang w:eastAsia="en-GB"/>
        </w:rPr>
        <w:pict w14:anchorId="51ADDBD2">
          <v:shapetype id="_x0000_t202" coordsize="21600,21600" o:spt="202" path="m0,0l0,21600,21600,21600,21600,0xe">
            <v:stroke joinstyle="miter"/>
            <v:path gradientshapeok="t" o:connecttype="rect"/>
          </v:shapetype>
          <v:shape id="Text Box 111" o:spid="_x0000_s1026" type="#_x0000_t202" style="position:absolute;left:0;text-align:left;margin-left:84pt;margin-top:39.1pt;width:4in;height:306.5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" filled="f" fillcolor="#0c9" stroked="f">
            <v:textbox>
              <w:txbxContent>
                <w:p w14:paraId="28B988B7" w14:textId="77777777" w:rsidR="00D85764" w:rsidRPr="00380C7B" w:rsidRDefault="00D85764" w:rsidP="00460028">
                  <w:pPr>
                    <w:autoSpaceDE w:val="0"/>
                    <w:autoSpaceDN w:val="0"/>
                    <w:adjustRightInd w:val="0"/>
                    <w:jc w:val="center"/>
                    <w:rPr>
                      <w:rFonts w:cs="Arial"/>
                      <w:b/>
                      <w:bCs/>
                      <w:color w:val="000000"/>
                      <w:sz w:val="36"/>
                      <w:szCs w:val="36"/>
                      <w:highlight w:val="yellow"/>
                    </w:rPr>
                  </w:pPr>
                  <w:r w:rsidRPr="006B6095">
                    <w:rPr>
                      <w:rFonts w:cs="Arial"/>
                      <w:b/>
                      <w:sz w:val="36"/>
                      <w:szCs w:val="36"/>
                    </w:rPr>
                    <w:t>IALA Model Course E-1</w:t>
                  </w:r>
                  <w:r>
                    <w:rPr>
                      <w:rFonts w:cs="Arial"/>
                      <w:b/>
                      <w:sz w:val="36"/>
                      <w:szCs w:val="36"/>
                    </w:rPr>
                    <w:t>4</w:t>
                  </w:r>
                  <w:r w:rsidRPr="006B6095">
                    <w:rPr>
                      <w:rFonts w:cs="Arial"/>
                      <w:b/>
                      <w:sz w:val="36"/>
                      <w:szCs w:val="36"/>
                    </w:rPr>
                    <w:t>1/</w:t>
                  </w:r>
                  <w:r>
                    <w:rPr>
                      <w:rFonts w:cs="Arial"/>
                      <w:b/>
                      <w:sz w:val="36"/>
                      <w:szCs w:val="36"/>
                    </w:rPr>
                    <w:t>2</w:t>
                  </w:r>
                </w:p>
                <w:p w14:paraId="70BE8AA7" w14:textId="77777777" w:rsidR="00D85764" w:rsidRPr="00380C7B" w:rsidRDefault="00D85764" w:rsidP="00460028">
                  <w:pPr>
                    <w:autoSpaceDE w:val="0"/>
                    <w:autoSpaceDN w:val="0"/>
                    <w:adjustRightInd w:val="0"/>
                    <w:jc w:val="center"/>
                    <w:rPr>
                      <w:rFonts w:cs="Arial"/>
                      <w:b/>
                      <w:bCs/>
                      <w:color w:val="000000"/>
                      <w:sz w:val="36"/>
                      <w:szCs w:val="36"/>
                      <w:highlight w:val="yellow"/>
                    </w:rPr>
                  </w:pPr>
                </w:p>
                <w:p w14:paraId="58DA0F05" w14:textId="77777777" w:rsidR="00D85764" w:rsidRDefault="00D85764" w:rsidP="00460028">
                  <w:pPr>
                    <w:autoSpaceDE w:val="0"/>
                    <w:autoSpaceDN w:val="0"/>
                    <w:adjustRightInd w:val="0"/>
                    <w:jc w:val="center"/>
                    <w:rPr>
                      <w:ins w:id="0" w:author="martinb" w:date="2011-10-19T08:45:00Z"/>
                      <w:rFonts w:cs="Arial"/>
                      <w:b/>
                      <w:bCs/>
                      <w:color w:val="000000"/>
                      <w:sz w:val="36"/>
                      <w:szCs w:val="36"/>
                    </w:rPr>
                  </w:pPr>
                  <w:r>
                    <w:rPr>
                      <w:rFonts w:cs="Arial"/>
                      <w:b/>
                      <w:bCs/>
                      <w:color w:val="000000"/>
                      <w:sz w:val="36"/>
                      <w:szCs w:val="36"/>
                    </w:rPr>
                    <w:t>On</w:t>
                  </w:r>
                </w:p>
                <w:p w14:paraId="407F1173" w14:textId="77777777" w:rsidR="00D85764" w:rsidRPr="00AD1083" w:rsidRDefault="00D85764" w:rsidP="00460028">
                  <w:pPr>
                    <w:autoSpaceDE w:val="0"/>
                    <w:autoSpaceDN w:val="0"/>
                    <w:adjustRightInd w:val="0"/>
                    <w:jc w:val="center"/>
                    <w:rPr>
                      <w:rFonts w:cs="Arial"/>
                      <w:b/>
                      <w:bCs/>
                      <w:color w:val="000000"/>
                      <w:sz w:val="36"/>
                      <w:szCs w:val="36"/>
                    </w:rPr>
                  </w:pPr>
                </w:p>
                <w:p w14:paraId="65CD526D" w14:textId="77777777" w:rsidR="00D85764" w:rsidRPr="00AD1083" w:rsidRDefault="00D85764" w:rsidP="00460028">
                  <w:pPr>
                    <w:autoSpaceDE w:val="0"/>
                    <w:autoSpaceDN w:val="0"/>
                    <w:adjustRightInd w:val="0"/>
                    <w:jc w:val="center"/>
                    <w:rPr>
                      <w:rFonts w:cs="Arial"/>
                      <w:b/>
                      <w:bCs/>
                      <w:color w:val="000000"/>
                      <w:sz w:val="36"/>
                      <w:szCs w:val="36"/>
                    </w:rPr>
                  </w:pPr>
                  <w:ins w:id="1" w:author="martinb" w:date="2011-10-19T08:45:00Z">
                    <w:r>
                      <w:rPr>
                        <w:rFonts w:cs="Arial"/>
                        <w:b/>
                        <w:bCs/>
                        <w:color w:val="000000"/>
                        <w:sz w:val="36"/>
                        <w:szCs w:val="36"/>
                      </w:rPr>
                      <w:t>Level 1+</w:t>
                    </w:r>
                  </w:ins>
                </w:p>
                <w:p w14:paraId="10DFFDC9" w14:textId="77777777" w:rsidR="00D85764" w:rsidRPr="00AD1083" w:rsidRDefault="00D85764" w:rsidP="00460028">
                  <w:pPr>
                    <w:autoSpaceDE w:val="0"/>
                    <w:autoSpaceDN w:val="0"/>
                    <w:adjustRightInd w:val="0"/>
                    <w:jc w:val="center"/>
                    <w:rPr>
                      <w:rFonts w:cs="Arial"/>
                      <w:b/>
                      <w:bCs/>
                      <w:color w:val="000000"/>
                      <w:sz w:val="36"/>
                      <w:szCs w:val="36"/>
                    </w:rPr>
                  </w:pPr>
                  <w:r>
                    <w:rPr>
                      <w:rFonts w:cs="Arial"/>
                      <w:b/>
                      <w:sz w:val="36"/>
                      <w:szCs w:val="36"/>
                    </w:rPr>
                    <w:t>Senior</w:t>
                  </w:r>
                  <w:r w:rsidRPr="006B6095">
                    <w:rPr>
                      <w:rFonts w:cs="Arial"/>
                      <w:b/>
                      <w:sz w:val="36"/>
                      <w:szCs w:val="36"/>
                    </w:rPr>
                    <w:t xml:space="preserve"> Manage</w:t>
                  </w:r>
                  <w:r>
                    <w:rPr>
                      <w:rFonts w:cs="Arial"/>
                      <w:b/>
                      <w:sz w:val="36"/>
                      <w:szCs w:val="36"/>
                    </w:rPr>
                    <w:t>ment</w:t>
                  </w:r>
                  <w:r w:rsidRPr="006B6095">
                    <w:rPr>
                      <w:rFonts w:cs="Arial"/>
                      <w:b/>
                      <w:sz w:val="36"/>
                      <w:szCs w:val="36"/>
                    </w:rPr>
                    <w:t xml:space="preserve"> Training</w:t>
                  </w:r>
                </w:p>
                <w:p w14:paraId="7C17C7DB" w14:textId="77777777" w:rsidR="00D85764" w:rsidRPr="00AD1083" w:rsidRDefault="00D85764" w:rsidP="00460028">
                  <w:pPr>
                    <w:autoSpaceDE w:val="0"/>
                    <w:autoSpaceDN w:val="0"/>
                    <w:adjustRightInd w:val="0"/>
                    <w:jc w:val="center"/>
                    <w:rPr>
                      <w:rFonts w:cs="Arial"/>
                      <w:b/>
                      <w:bCs/>
                      <w:color w:val="000000"/>
                      <w:sz w:val="36"/>
                      <w:szCs w:val="36"/>
                    </w:rPr>
                  </w:pPr>
                </w:p>
                <w:p w14:paraId="375B1378" w14:textId="77777777" w:rsidR="00D85764" w:rsidRPr="00AD1083" w:rsidRDefault="00D85764" w:rsidP="00460028">
                  <w:pPr>
                    <w:autoSpaceDE w:val="0"/>
                    <w:autoSpaceDN w:val="0"/>
                    <w:adjustRightInd w:val="0"/>
                    <w:jc w:val="center"/>
                    <w:rPr>
                      <w:rFonts w:cs="Arial"/>
                      <w:b/>
                      <w:bCs/>
                      <w:color w:val="000000"/>
                      <w:sz w:val="36"/>
                      <w:szCs w:val="36"/>
                    </w:rPr>
                  </w:pPr>
                </w:p>
                <w:p w14:paraId="3C06C6A0" w14:textId="77777777" w:rsidR="00D85764" w:rsidRPr="00845FF3" w:rsidRDefault="00D85764" w:rsidP="00460028">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Pr="00845FF3">
                    <w:rPr>
                      <w:rFonts w:cs="Arial"/>
                      <w:b/>
                      <w:bCs/>
                      <w:color w:val="000000"/>
                      <w:sz w:val="36"/>
                      <w:szCs w:val="36"/>
                    </w:rPr>
                    <w:t>1</w:t>
                  </w:r>
                </w:p>
                <w:p w14:paraId="6AFEAE68" w14:textId="77777777" w:rsidR="00D85764" w:rsidRPr="00845FF3" w:rsidRDefault="00D85764" w:rsidP="00460028">
                  <w:pPr>
                    <w:autoSpaceDE w:val="0"/>
                    <w:autoSpaceDN w:val="0"/>
                    <w:adjustRightInd w:val="0"/>
                    <w:jc w:val="center"/>
                    <w:rPr>
                      <w:rFonts w:cs="Arial"/>
                      <w:b/>
                      <w:bCs/>
                      <w:color w:val="000000"/>
                      <w:sz w:val="36"/>
                      <w:szCs w:val="36"/>
                    </w:rPr>
                  </w:pPr>
                </w:p>
                <w:p w14:paraId="4775B428" w14:textId="77777777" w:rsidR="00D85764" w:rsidRPr="00845FF3" w:rsidRDefault="00D85764" w:rsidP="00460028">
                  <w:pPr>
                    <w:autoSpaceDE w:val="0"/>
                    <w:autoSpaceDN w:val="0"/>
                    <w:adjustRightInd w:val="0"/>
                    <w:jc w:val="center"/>
                    <w:rPr>
                      <w:rFonts w:cs="Arial"/>
                      <w:b/>
                      <w:bCs/>
                      <w:color w:val="000000"/>
                      <w:sz w:val="36"/>
                      <w:szCs w:val="36"/>
                    </w:rPr>
                  </w:pPr>
                  <w:r w:rsidRPr="000748B4">
                    <w:rPr>
                      <w:rFonts w:cs="Arial"/>
                      <w:b/>
                      <w:bCs/>
                      <w:color w:val="000000"/>
                      <w:sz w:val="36"/>
                      <w:szCs w:val="36"/>
                      <w:highlight w:val="yellow"/>
                    </w:rPr>
                    <w:t>December 2011</w:t>
                  </w:r>
                </w:p>
                <w:p w14:paraId="098D3D6C" w14:textId="77777777" w:rsidR="00D85764" w:rsidRPr="00F60102" w:rsidRDefault="00D85764" w:rsidP="00FA1287">
                  <w:pPr>
                    <w:autoSpaceDE w:val="0"/>
                    <w:autoSpaceDN w:val="0"/>
                    <w:adjustRightInd w:val="0"/>
                    <w:jc w:val="center"/>
                    <w:rPr>
                      <w:rFonts w:cs="Arial"/>
                      <w:b/>
                      <w:bCs/>
                      <w:color w:val="000000"/>
                      <w:szCs w:val="22"/>
                    </w:rPr>
                  </w:pPr>
                </w:p>
              </w:txbxContent>
            </v:textbox>
          </v:shape>
        </w:pict>
      </w:r>
      <w:r>
        <w:rPr>
          <w:noProof/>
          <w:lang w:eastAsia="en-GB"/>
        </w:rPr>
        <w:pict w14:anchorId="15D6E374">
          <v:shape id="Text Box 114" o:spid="_x0000_s1028"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" filled="f" fillcolor="#0c9" stroked="f">
            <v:textbox style="layout-flow:vertical;mso-layout-flow-alt:bottom-to-top">
              <w:txbxContent>
                <w:p w14:paraId="0905E0F0" w14:textId="77777777" w:rsidR="00D85764" w:rsidRDefault="00D85764"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w:r>
      <w:r>
        <w:rPr>
          <w:noProof/>
          <w:lang w:eastAsia="en-GB"/>
        </w:rPr>
        <w:pict w14:anchorId="6FE09CA6">
          <v:line id="Line 116" o:spid="_x0000_s1032" style="position:absolute;left:0;text-align:left;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w:r>
      <w:r>
        <w:rPr>
          <w:noProof/>
          <w:lang w:eastAsia="en-GB"/>
        </w:rPr>
        <w:pict w14:anchorId="16E67F66">
          <v:line id="Line 117" o:spid="_x0000_s1031"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w:r>
      <w:r>
        <w:rPr>
          <w:noProof/>
          <w:lang w:eastAsia="en-GB"/>
        </w:rPr>
        <w:pict w14:anchorId="23B21F88">
          <v:shape id="Text Box 115" o:spid="_x0000_s1029"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EKHZc7GAgAA1AUAAA4AAAAAAAAAAAAAAAAALgIAAGRycy9lMm9Eb2MueG1sUEsBAi0AFAAG&#10;AAgAAAAhAGjRzwPbAAAABwEAAA8AAAAAAAAAAAAAAAAAIAUAAGRycy9kb3ducmV2LnhtbFBLBQYA&#10;AAAABAAEAPMAAAAoBgAAAAA=&#10;" filled="f" fillcolor="#0c9" stroked="f">
            <v:textbox style="layout-flow:vertical;mso-layout-flow-alt:bottom-to-top">
              <w:txbxContent>
                <w:p w14:paraId="4018986C" w14:textId="77777777" w:rsidR="00D85764" w:rsidRDefault="00D85764"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w:r>
      <w:r>
        <w:rPr>
          <w:noProof/>
          <w:lang w:eastAsia="en-GB"/>
        </w:rPr>
        <w:pict w14:anchorId="03707615">
          <v:shape id="Text Box 118" o:spid="_x0000_s1030"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ASTs6rvgIAAMIFAAAOAAAAAAAAAAAAAAAAAC4CAABkcnMvZTJvRG9jLnhtbFBLAQItABQABgAI&#10;AAAAIQChOP1k4QAAAA0BAAAPAAAAAAAAAAAAAAAAABgFAABkcnMvZG93bnJldi54bWxQSwUGAAAA&#10;AAQABADzAAAAJgYAAAAA&#10;" filled="f" fillcolor="#0c9" stroked="f">
            <v:textbox>
              <w:txbxContent>
                <w:p w14:paraId="28289FB0" w14:textId="77777777" w:rsidR="00D85764" w:rsidRDefault="00D85764" w:rsidP="00460028">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w:t>
                  </w:r>
                  <w:proofErr w:type="spellStart"/>
                  <w:r>
                    <w:rPr>
                      <w:rFonts w:cs="Arial"/>
                      <w:color w:val="000000"/>
                      <w:sz w:val="20"/>
                      <w:szCs w:val="18"/>
                      <w:lang w:val="fr-FR"/>
                    </w:rPr>
                    <w:t>Gaudines</w:t>
                  </w:r>
                  <w:proofErr w:type="spellEnd"/>
                </w:p>
                <w:p w14:paraId="3982E71F" w14:textId="77777777" w:rsidR="00D85764" w:rsidRDefault="00D85764"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6DE97556" w14:textId="77777777" w:rsidR="00D85764" w:rsidRDefault="00D85764"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304765B8" w14:textId="77777777" w:rsidR="00D85764" w:rsidRDefault="00D85764"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w:t>
                  </w:r>
                  <w:proofErr w:type="gramEnd"/>
                  <w:r>
                    <w:rPr>
                      <w:rFonts w:cs="Arial"/>
                      <w:color w:val="000000"/>
                      <w:sz w:val="20"/>
                      <w:szCs w:val="18"/>
                    </w:rPr>
                    <w:t xml:space="preserve">-mail:  </w:t>
                  </w:r>
                  <w:hyperlink r:id="rId9"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v:textbox>
          </v:shape>
        </w:pict>
      </w:r>
      <w:r w:rsidR="00F60102" w:rsidRPr="00304B67">
        <w:rPr>
          <w:noProof/>
          <w:lang w:val="en-US"/>
        </w:rPr>
        <w:drawing>
          <wp:anchor distT="0" distB="0" distL="114300" distR="114300" simplePos="0" relativeHeight="251655680" behindDoc="0" locked="0" layoutInCell="1" allowOverlap="1" wp14:anchorId="0C6EB6A9" wp14:editId="0E621942">
            <wp:simplePos x="0" y="0"/>
            <wp:positionH relativeFrom="column">
              <wp:posOffset>2514600</wp:posOffset>
            </wp:positionH>
            <wp:positionV relativeFrom="paragraph">
              <wp:posOffset>4611370</wp:posOffset>
            </wp:positionV>
            <wp:extent cx="898525" cy="1236980"/>
            <wp:effectExtent l="0" t="0" r="0" b="127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anchor>
        </w:drawing>
      </w:r>
      <w:r w:rsidR="00460028" w:rsidRPr="00304B67">
        <w:br w:type="page"/>
      </w:r>
      <w:bookmarkStart w:id="2" w:name="_Toc306783944"/>
      <w:r w:rsidR="009A2C02" w:rsidRPr="00304B67">
        <w:lastRenderedPageBreak/>
        <w:t>Document Revisions</w:t>
      </w:r>
      <w:bookmarkEnd w:id="2"/>
    </w:p>
    <w:p w14:paraId="534C716B" w14:textId="77777777" w:rsidR="00857962" w:rsidRPr="00304B67" w:rsidRDefault="00857962" w:rsidP="00A163D8">
      <w:pPr>
        <w:pStyle w:val="BodyText"/>
      </w:pPr>
      <w:r w:rsidRPr="00304B67">
        <w:t>Revisions to the IALA Document are to be noted in the table prior to t</w:t>
      </w:r>
      <w:r w:rsidR="00E37CF6" w:rsidRPr="00304B67">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04B67" w14:paraId="7AFFAE69" w14:textId="77777777">
        <w:tc>
          <w:tcPr>
            <w:tcW w:w="1908" w:type="dxa"/>
          </w:tcPr>
          <w:p w14:paraId="36A7F149" w14:textId="77777777" w:rsidR="00857962" w:rsidRPr="00304B67" w:rsidRDefault="00857962" w:rsidP="00A163D8">
            <w:pPr>
              <w:spacing w:before="60" w:after="60"/>
              <w:jc w:val="center"/>
              <w:rPr>
                <w:rFonts w:cs="Arial"/>
                <w:b/>
                <w:bCs/>
              </w:rPr>
            </w:pPr>
            <w:r w:rsidRPr="00304B67">
              <w:rPr>
                <w:rFonts w:cs="Arial"/>
                <w:b/>
                <w:bCs/>
              </w:rPr>
              <w:t>Date</w:t>
            </w:r>
          </w:p>
        </w:tc>
        <w:tc>
          <w:tcPr>
            <w:tcW w:w="3360" w:type="dxa"/>
          </w:tcPr>
          <w:p w14:paraId="63E04812" w14:textId="77777777" w:rsidR="00857962" w:rsidRPr="00304B67" w:rsidRDefault="00857962" w:rsidP="00A163D8">
            <w:pPr>
              <w:spacing w:before="60" w:after="60"/>
              <w:jc w:val="center"/>
              <w:rPr>
                <w:rFonts w:cs="Arial"/>
                <w:b/>
                <w:bCs/>
              </w:rPr>
            </w:pPr>
            <w:r w:rsidRPr="00304B67">
              <w:rPr>
                <w:rFonts w:cs="Arial"/>
                <w:b/>
                <w:bCs/>
              </w:rPr>
              <w:t>Page / Section Revised</w:t>
            </w:r>
          </w:p>
        </w:tc>
        <w:tc>
          <w:tcPr>
            <w:tcW w:w="4161" w:type="dxa"/>
          </w:tcPr>
          <w:p w14:paraId="2E39D07A" w14:textId="77777777" w:rsidR="00857962" w:rsidRPr="00304B67" w:rsidRDefault="00857962" w:rsidP="00A163D8">
            <w:pPr>
              <w:spacing w:before="60" w:after="60"/>
              <w:jc w:val="center"/>
              <w:rPr>
                <w:rFonts w:cs="Arial"/>
                <w:b/>
                <w:bCs/>
              </w:rPr>
            </w:pPr>
            <w:r w:rsidRPr="00304B67">
              <w:rPr>
                <w:rFonts w:cs="Arial"/>
                <w:b/>
                <w:bCs/>
              </w:rPr>
              <w:t>Requirement for Revision</w:t>
            </w:r>
          </w:p>
        </w:tc>
      </w:tr>
      <w:tr w:rsidR="00857962" w:rsidRPr="00304B67" w14:paraId="51F930B8" w14:textId="77777777" w:rsidTr="00B534F2">
        <w:trPr>
          <w:trHeight w:val="851"/>
        </w:trPr>
        <w:tc>
          <w:tcPr>
            <w:tcW w:w="1908" w:type="dxa"/>
            <w:vAlign w:val="center"/>
          </w:tcPr>
          <w:p w14:paraId="3DD2E708" w14:textId="77777777" w:rsidR="00857962" w:rsidRPr="00304B67" w:rsidRDefault="00F60102" w:rsidP="00A163D8">
            <w:pPr>
              <w:spacing w:before="60" w:after="60"/>
            </w:pPr>
            <w:r w:rsidRPr="00304B67">
              <w:t>June 2011</w:t>
            </w:r>
          </w:p>
        </w:tc>
        <w:tc>
          <w:tcPr>
            <w:tcW w:w="3360" w:type="dxa"/>
            <w:vAlign w:val="center"/>
          </w:tcPr>
          <w:p w14:paraId="5EF60588" w14:textId="77777777" w:rsidR="00857962" w:rsidRPr="00304B67" w:rsidRDefault="00F60102" w:rsidP="00A163D8">
            <w:pPr>
              <w:spacing w:before="60" w:after="60"/>
            </w:pPr>
            <w:r w:rsidRPr="00304B67">
              <w:t>Front page</w:t>
            </w:r>
          </w:p>
        </w:tc>
        <w:tc>
          <w:tcPr>
            <w:tcW w:w="4161" w:type="dxa"/>
            <w:vAlign w:val="center"/>
          </w:tcPr>
          <w:p w14:paraId="1F3F1444" w14:textId="77777777" w:rsidR="00857962" w:rsidRPr="00304B67" w:rsidRDefault="00F60102" w:rsidP="00A163D8">
            <w:pPr>
              <w:spacing w:before="60" w:after="60"/>
            </w:pPr>
            <w:r w:rsidRPr="00304B67">
              <w:t>Revision of IALA address and contact details</w:t>
            </w:r>
          </w:p>
        </w:tc>
      </w:tr>
      <w:tr w:rsidR="00857962" w:rsidRPr="00304B67" w14:paraId="2C488652" w14:textId="77777777" w:rsidTr="00B534F2">
        <w:trPr>
          <w:trHeight w:val="851"/>
        </w:trPr>
        <w:tc>
          <w:tcPr>
            <w:tcW w:w="1908" w:type="dxa"/>
            <w:vAlign w:val="center"/>
          </w:tcPr>
          <w:p w14:paraId="5FCEEFA3" w14:textId="77777777" w:rsidR="00857962" w:rsidRPr="00304B67" w:rsidRDefault="00857962" w:rsidP="00A163D8">
            <w:pPr>
              <w:spacing w:before="60" w:after="60"/>
            </w:pPr>
          </w:p>
        </w:tc>
        <w:tc>
          <w:tcPr>
            <w:tcW w:w="3360" w:type="dxa"/>
            <w:vAlign w:val="center"/>
          </w:tcPr>
          <w:p w14:paraId="20CC3687" w14:textId="77777777" w:rsidR="00857962" w:rsidRPr="00304B67" w:rsidRDefault="00857962" w:rsidP="00A163D8">
            <w:pPr>
              <w:spacing w:before="60" w:after="60"/>
            </w:pPr>
          </w:p>
        </w:tc>
        <w:tc>
          <w:tcPr>
            <w:tcW w:w="4161" w:type="dxa"/>
            <w:vAlign w:val="center"/>
          </w:tcPr>
          <w:p w14:paraId="5554AB9D" w14:textId="77777777" w:rsidR="00857962" w:rsidRPr="00304B67" w:rsidRDefault="00857962" w:rsidP="00A163D8">
            <w:pPr>
              <w:spacing w:before="60" w:after="60"/>
            </w:pPr>
          </w:p>
        </w:tc>
      </w:tr>
      <w:tr w:rsidR="00857962" w:rsidRPr="00304B67" w14:paraId="19030E41" w14:textId="77777777" w:rsidTr="00B534F2">
        <w:trPr>
          <w:trHeight w:val="851"/>
        </w:trPr>
        <w:tc>
          <w:tcPr>
            <w:tcW w:w="1908" w:type="dxa"/>
            <w:vAlign w:val="center"/>
          </w:tcPr>
          <w:p w14:paraId="7555BAEC" w14:textId="77777777" w:rsidR="00857962" w:rsidRPr="00304B67" w:rsidRDefault="00857962" w:rsidP="00A163D8">
            <w:pPr>
              <w:spacing w:before="60" w:after="60"/>
            </w:pPr>
          </w:p>
        </w:tc>
        <w:tc>
          <w:tcPr>
            <w:tcW w:w="3360" w:type="dxa"/>
            <w:vAlign w:val="center"/>
          </w:tcPr>
          <w:p w14:paraId="74F0E658" w14:textId="77777777" w:rsidR="00857962" w:rsidRPr="00304B67" w:rsidRDefault="00857962" w:rsidP="00A163D8">
            <w:pPr>
              <w:spacing w:before="60" w:after="60"/>
            </w:pPr>
          </w:p>
        </w:tc>
        <w:tc>
          <w:tcPr>
            <w:tcW w:w="4161" w:type="dxa"/>
            <w:vAlign w:val="center"/>
          </w:tcPr>
          <w:p w14:paraId="58C1AC7D" w14:textId="77777777" w:rsidR="00857962" w:rsidRPr="00304B67" w:rsidRDefault="00857962" w:rsidP="00A163D8">
            <w:pPr>
              <w:spacing w:before="60" w:after="60"/>
            </w:pPr>
          </w:p>
        </w:tc>
      </w:tr>
      <w:tr w:rsidR="00857962" w:rsidRPr="00304B67" w14:paraId="06A47D31" w14:textId="77777777" w:rsidTr="00B534F2">
        <w:trPr>
          <w:trHeight w:val="851"/>
        </w:trPr>
        <w:tc>
          <w:tcPr>
            <w:tcW w:w="1908" w:type="dxa"/>
            <w:vAlign w:val="center"/>
          </w:tcPr>
          <w:p w14:paraId="25469B19" w14:textId="77777777" w:rsidR="00857962" w:rsidRPr="00304B67" w:rsidRDefault="00857962" w:rsidP="00A163D8">
            <w:pPr>
              <w:spacing w:before="60" w:after="60"/>
            </w:pPr>
          </w:p>
        </w:tc>
        <w:tc>
          <w:tcPr>
            <w:tcW w:w="3360" w:type="dxa"/>
            <w:vAlign w:val="center"/>
          </w:tcPr>
          <w:p w14:paraId="20B8CC80" w14:textId="77777777" w:rsidR="00857962" w:rsidRPr="00304B67" w:rsidRDefault="00857962" w:rsidP="00A163D8">
            <w:pPr>
              <w:spacing w:before="60" w:after="60"/>
            </w:pPr>
          </w:p>
        </w:tc>
        <w:tc>
          <w:tcPr>
            <w:tcW w:w="4161" w:type="dxa"/>
            <w:vAlign w:val="center"/>
          </w:tcPr>
          <w:p w14:paraId="6C8A09BD" w14:textId="77777777" w:rsidR="00857962" w:rsidRPr="00304B67" w:rsidRDefault="00857962" w:rsidP="00A163D8">
            <w:pPr>
              <w:spacing w:before="60" w:after="60"/>
            </w:pPr>
          </w:p>
        </w:tc>
      </w:tr>
      <w:tr w:rsidR="00857962" w:rsidRPr="00304B67" w14:paraId="3394C5B5" w14:textId="77777777" w:rsidTr="00B534F2">
        <w:trPr>
          <w:trHeight w:val="851"/>
        </w:trPr>
        <w:tc>
          <w:tcPr>
            <w:tcW w:w="1908" w:type="dxa"/>
            <w:vAlign w:val="center"/>
          </w:tcPr>
          <w:p w14:paraId="6F637912" w14:textId="77777777" w:rsidR="00857962" w:rsidRPr="00304B67" w:rsidRDefault="00857962" w:rsidP="00A163D8">
            <w:pPr>
              <w:spacing w:before="60" w:after="60"/>
            </w:pPr>
          </w:p>
        </w:tc>
        <w:tc>
          <w:tcPr>
            <w:tcW w:w="3360" w:type="dxa"/>
            <w:vAlign w:val="center"/>
          </w:tcPr>
          <w:p w14:paraId="56289130" w14:textId="77777777" w:rsidR="00857962" w:rsidRPr="00304B67" w:rsidRDefault="00857962" w:rsidP="00A163D8">
            <w:pPr>
              <w:spacing w:before="60" w:after="60"/>
            </w:pPr>
          </w:p>
        </w:tc>
        <w:tc>
          <w:tcPr>
            <w:tcW w:w="4161" w:type="dxa"/>
            <w:vAlign w:val="center"/>
          </w:tcPr>
          <w:p w14:paraId="6D56BCC5" w14:textId="77777777" w:rsidR="00857962" w:rsidRPr="00304B67" w:rsidRDefault="00857962" w:rsidP="00A163D8">
            <w:pPr>
              <w:spacing w:before="60" w:after="60"/>
            </w:pPr>
          </w:p>
        </w:tc>
      </w:tr>
      <w:tr w:rsidR="00857962" w:rsidRPr="00304B67" w14:paraId="0BD0C146" w14:textId="77777777" w:rsidTr="00B534F2">
        <w:trPr>
          <w:trHeight w:val="851"/>
        </w:trPr>
        <w:tc>
          <w:tcPr>
            <w:tcW w:w="1908" w:type="dxa"/>
            <w:vAlign w:val="center"/>
          </w:tcPr>
          <w:p w14:paraId="6D717935" w14:textId="77777777" w:rsidR="00857962" w:rsidRPr="00304B67" w:rsidRDefault="00857962" w:rsidP="00A163D8">
            <w:pPr>
              <w:spacing w:before="60" w:after="60"/>
            </w:pPr>
          </w:p>
        </w:tc>
        <w:tc>
          <w:tcPr>
            <w:tcW w:w="3360" w:type="dxa"/>
            <w:vAlign w:val="center"/>
          </w:tcPr>
          <w:p w14:paraId="3543D8E5" w14:textId="77777777" w:rsidR="00857962" w:rsidRPr="00304B67" w:rsidRDefault="00857962" w:rsidP="00A163D8">
            <w:pPr>
              <w:spacing w:before="60" w:after="60"/>
            </w:pPr>
          </w:p>
        </w:tc>
        <w:tc>
          <w:tcPr>
            <w:tcW w:w="4161" w:type="dxa"/>
            <w:vAlign w:val="center"/>
          </w:tcPr>
          <w:p w14:paraId="06E49FBD" w14:textId="77777777" w:rsidR="00857962" w:rsidRPr="00304B67" w:rsidRDefault="00857962" w:rsidP="00A163D8">
            <w:pPr>
              <w:spacing w:before="60" w:after="60"/>
            </w:pPr>
          </w:p>
        </w:tc>
      </w:tr>
    </w:tbl>
    <w:p w14:paraId="629342F7" w14:textId="77777777" w:rsidR="004932E3" w:rsidRPr="00304B67" w:rsidRDefault="004932E3" w:rsidP="000748B4">
      <w:pPr>
        <w:pStyle w:val="BodyText"/>
      </w:pPr>
    </w:p>
    <w:p w14:paraId="467CE1D6" w14:textId="77777777" w:rsidR="00460028" w:rsidRPr="00304B67" w:rsidRDefault="00857962" w:rsidP="00371BEF">
      <w:pPr>
        <w:pStyle w:val="Title"/>
      </w:pPr>
      <w:r w:rsidRPr="00304B67">
        <w:br w:type="page"/>
      </w:r>
      <w:bookmarkStart w:id="3" w:name="_Toc306783945"/>
      <w:r w:rsidR="00371BEF" w:rsidRPr="00304B67">
        <w:lastRenderedPageBreak/>
        <w:t>Table of Contents</w:t>
      </w:r>
      <w:bookmarkEnd w:id="3"/>
    </w:p>
    <w:p w14:paraId="3FF09BFE" w14:textId="77777777" w:rsidR="00584CB8" w:rsidRDefault="00FB1EAE">
      <w:pPr>
        <w:pStyle w:val="TOC1"/>
        <w:rPr>
          <w:rFonts w:asciiTheme="minorHAnsi" w:eastAsiaTheme="minorEastAsia" w:hAnsiTheme="minorHAnsi" w:cstheme="minorBidi"/>
          <w:b w:val="0"/>
          <w:bCs w:val="0"/>
          <w:caps w:val="0"/>
          <w:noProof/>
          <w:szCs w:val="22"/>
          <w:lang w:eastAsia="en-GB"/>
        </w:rPr>
      </w:pPr>
      <w:r w:rsidRPr="00304B67">
        <w:rPr>
          <w:b w:val="0"/>
          <w:bCs w:val="0"/>
          <w:caps w:val="0"/>
        </w:rPr>
        <w:fldChar w:fldCharType="begin"/>
      </w:r>
      <w:r w:rsidR="00F155DC" w:rsidRPr="00304B67">
        <w:rPr>
          <w:b w:val="0"/>
          <w:bCs w:val="0"/>
          <w:caps w:val="0"/>
        </w:rPr>
        <w:instrText xml:space="preserve"> TOC \o "3-3" \h \z \t "Heading 1,1,Heading 2,2,Annex,5,Appendix,5,Title,1" </w:instrText>
      </w:r>
      <w:r w:rsidRPr="00304B67">
        <w:rPr>
          <w:b w:val="0"/>
          <w:bCs w:val="0"/>
          <w:caps w:val="0"/>
        </w:rPr>
        <w:fldChar w:fldCharType="separate"/>
      </w:r>
      <w:hyperlink w:anchor="_Toc306783944" w:history="1">
        <w:r w:rsidR="00584CB8" w:rsidRPr="00DF2F2D">
          <w:rPr>
            <w:rStyle w:val="Hyperlink"/>
            <w:noProof/>
          </w:rPr>
          <w:t>Document Revisions</w:t>
        </w:r>
        <w:r w:rsidR="00584CB8">
          <w:rPr>
            <w:noProof/>
            <w:webHidden/>
          </w:rPr>
          <w:tab/>
        </w:r>
        <w:r w:rsidR="00584CB8">
          <w:rPr>
            <w:noProof/>
            <w:webHidden/>
          </w:rPr>
          <w:fldChar w:fldCharType="begin"/>
        </w:r>
        <w:r w:rsidR="00584CB8">
          <w:rPr>
            <w:noProof/>
            <w:webHidden/>
          </w:rPr>
          <w:instrText xml:space="preserve"> PAGEREF _Toc306783944 \h </w:instrText>
        </w:r>
        <w:r w:rsidR="00584CB8">
          <w:rPr>
            <w:noProof/>
            <w:webHidden/>
          </w:rPr>
        </w:r>
        <w:r w:rsidR="00584CB8">
          <w:rPr>
            <w:noProof/>
            <w:webHidden/>
          </w:rPr>
          <w:fldChar w:fldCharType="separate"/>
        </w:r>
        <w:r w:rsidR="00614C02">
          <w:rPr>
            <w:noProof/>
            <w:webHidden/>
          </w:rPr>
          <w:t>2</w:t>
        </w:r>
        <w:r w:rsidR="00584CB8">
          <w:rPr>
            <w:noProof/>
            <w:webHidden/>
          </w:rPr>
          <w:fldChar w:fldCharType="end"/>
        </w:r>
      </w:hyperlink>
    </w:p>
    <w:p w14:paraId="0C9D4388" w14:textId="77777777" w:rsidR="00584CB8" w:rsidRDefault="00BA54B5">
      <w:pPr>
        <w:pStyle w:val="TOC1"/>
        <w:rPr>
          <w:rFonts w:asciiTheme="minorHAnsi" w:eastAsiaTheme="minorEastAsia" w:hAnsiTheme="minorHAnsi" w:cstheme="minorBidi"/>
          <w:b w:val="0"/>
          <w:bCs w:val="0"/>
          <w:caps w:val="0"/>
          <w:noProof/>
          <w:szCs w:val="22"/>
          <w:lang w:eastAsia="en-GB"/>
        </w:rPr>
      </w:pPr>
      <w:hyperlink w:anchor="_Toc306783945" w:history="1">
        <w:r w:rsidR="00584CB8" w:rsidRPr="00DF2F2D">
          <w:rPr>
            <w:rStyle w:val="Hyperlink"/>
            <w:noProof/>
          </w:rPr>
          <w:t>Table of Contents</w:t>
        </w:r>
        <w:r w:rsidR="00584CB8">
          <w:rPr>
            <w:noProof/>
            <w:webHidden/>
          </w:rPr>
          <w:tab/>
        </w:r>
        <w:r w:rsidR="00584CB8">
          <w:rPr>
            <w:noProof/>
            <w:webHidden/>
          </w:rPr>
          <w:fldChar w:fldCharType="begin"/>
        </w:r>
        <w:r w:rsidR="00584CB8">
          <w:rPr>
            <w:noProof/>
            <w:webHidden/>
          </w:rPr>
          <w:instrText xml:space="preserve"> PAGEREF _Toc306783945 \h </w:instrText>
        </w:r>
        <w:r w:rsidR="00584CB8">
          <w:rPr>
            <w:noProof/>
            <w:webHidden/>
          </w:rPr>
        </w:r>
        <w:r w:rsidR="00584CB8">
          <w:rPr>
            <w:noProof/>
            <w:webHidden/>
          </w:rPr>
          <w:fldChar w:fldCharType="separate"/>
        </w:r>
        <w:r w:rsidR="00614C02">
          <w:rPr>
            <w:noProof/>
            <w:webHidden/>
          </w:rPr>
          <w:t>3</w:t>
        </w:r>
        <w:r w:rsidR="00584CB8">
          <w:rPr>
            <w:noProof/>
            <w:webHidden/>
          </w:rPr>
          <w:fldChar w:fldCharType="end"/>
        </w:r>
      </w:hyperlink>
    </w:p>
    <w:p w14:paraId="08346D3C" w14:textId="77777777" w:rsidR="00584CB8" w:rsidRDefault="00BA54B5">
      <w:pPr>
        <w:pStyle w:val="TOC1"/>
        <w:rPr>
          <w:rFonts w:asciiTheme="minorHAnsi" w:eastAsiaTheme="minorEastAsia" w:hAnsiTheme="minorHAnsi" w:cstheme="minorBidi"/>
          <w:b w:val="0"/>
          <w:bCs w:val="0"/>
          <w:caps w:val="0"/>
          <w:noProof/>
          <w:szCs w:val="22"/>
          <w:lang w:eastAsia="en-GB"/>
        </w:rPr>
      </w:pPr>
      <w:hyperlink w:anchor="_Toc306783946" w:history="1">
        <w:r w:rsidR="00584CB8" w:rsidRPr="00DF2F2D">
          <w:rPr>
            <w:rStyle w:val="Hyperlink"/>
            <w:noProof/>
          </w:rPr>
          <w:t>Index of Tables</w:t>
        </w:r>
        <w:r w:rsidR="00584CB8">
          <w:rPr>
            <w:noProof/>
            <w:webHidden/>
          </w:rPr>
          <w:tab/>
        </w:r>
        <w:r w:rsidR="00584CB8">
          <w:rPr>
            <w:noProof/>
            <w:webHidden/>
          </w:rPr>
          <w:fldChar w:fldCharType="begin"/>
        </w:r>
        <w:r w:rsidR="00584CB8">
          <w:rPr>
            <w:noProof/>
            <w:webHidden/>
          </w:rPr>
          <w:instrText xml:space="preserve"> PAGEREF _Toc306783946 \h </w:instrText>
        </w:r>
        <w:r w:rsidR="00584CB8">
          <w:rPr>
            <w:noProof/>
            <w:webHidden/>
          </w:rPr>
        </w:r>
        <w:r w:rsidR="00584CB8">
          <w:rPr>
            <w:noProof/>
            <w:webHidden/>
          </w:rPr>
          <w:fldChar w:fldCharType="separate"/>
        </w:r>
        <w:r w:rsidR="00614C02">
          <w:rPr>
            <w:noProof/>
            <w:webHidden/>
          </w:rPr>
          <w:t>3</w:t>
        </w:r>
        <w:r w:rsidR="00584CB8">
          <w:rPr>
            <w:noProof/>
            <w:webHidden/>
          </w:rPr>
          <w:fldChar w:fldCharType="end"/>
        </w:r>
      </w:hyperlink>
    </w:p>
    <w:p w14:paraId="5E4F4C72" w14:textId="77777777" w:rsidR="00584CB8" w:rsidRDefault="00BA54B5">
      <w:pPr>
        <w:pStyle w:val="TOC1"/>
        <w:rPr>
          <w:rFonts w:asciiTheme="minorHAnsi" w:eastAsiaTheme="minorEastAsia" w:hAnsiTheme="minorHAnsi" w:cstheme="minorBidi"/>
          <w:b w:val="0"/>
          <w:bCs w:val="0"/>
          <w:caps w:val="0"/>
          <w:noProof/>
          <w:szCs w:val="22"/>
          <w:lang w:eastAsia="en-GB"/>
        </w:rPr>
      </w:pPr>
      <w:hyperlink w:anchor="_Toc306783947" w:history="1">
        <w:r w:rsidR="00584CB8" w:rsidRPr="00DF2F2D">
          <w:rPr>
            <w:rStyle w:val="Hyperlink"/>
            <w:noProof/>
          </w:rPr>
          <w:t>Foreword</w:t>
        </w:r>
        <w:r w:rsidR="00584CB8">
          <w:rPr>
            <w:noProof/>
            <w:webHidden/>
          </w:rPr>
          <w:tab/>
        </w:r>
        <w:r w:rsidR="00584CB8">
          <w:rPr>
            <w:noProof/>
            <w:webHidden/>
          </w:rPr>
          <w:fldChar w:fldCharType="begin"/>
        </w:r>
        <w:r w:rsidR="00584CB8">
          <w:rPr>
            <w:noProof/>
            <w:webHidden/>
          </w:rPr>
          <w:instrText xml:space="preserve"> PAGEREF _Toc306783947 \h </w:instrText>
        </w:r>
        <w:r w:rsidR="00584CB8">
          <w:rPr>
            <w:noProof/>
            <w:webHidden/>
          </w:rPr>
        </w:r>
        <w:r w:rsidR="00584CB8">
          <w:rPr>
            <w:noProof/>
            <w:webHidden/>
          </w:rPr>
          <w:fldChar w:fldCharType="separate"/>
        </w:r>
        <w:r w:rsidR="00614C02">
          <w:rPr>
            <w:noProof/>
            <w:webHidden/>
          </w:rPr>
          <w:t>5</w:t>
        </w:r>
        <w:r w:rsidR="00584CB8">
          <w:rPr>
            <w:noProof/>
            <w:webHidden/>
          </w:rPr>
          <w:fldChar w:fldCharType="end"/>
        </w:r>
      </w:hyperlink>
    </w:p>
    <w:p w14:paraId="23348D5A" w14:textId="77777777" w:rsidR="00584CB8" w:rsidRDefault="00BA54B5">
      <w:pPr>
        <w:pStyle w:val="TOC1"/>
        <w:rPr>
          <w:rFonts w:asciiTheme="minorHAnsi" w:eastAsiaTheme="minorEastAsia" w:hAnsiTheme="minorHAnsi" w:cstheme="minorBidi"/>
          <w:b w:val="0"/>
          <w:bCs w:val="0"/>
          <w:caps w:val="0"/>
          <w:noProof/>
          <w:szCs w:val="22"/>
          <w:lang w:eastAsia="en-GB"/>
        </w:rPr>
      </w:pPr>
      <w:hyperlink w:anchor="_Toc306783948" w:history="1">
        <w:r w:rsidR="00584CB8" w:rsidRPr="00DF2F2D">
          <w:rPr>
            <w:rStyle w:val="Hyperlink"/>
            <w:noProof/>
          </w:rPr>
          <w:t>PART A – COURSE OVERVIEW</w:t>
        </w:r>
        <w:r w:rsidR="00584CB8">
          <w:rPr>
            <w:noProof/>
            <w:webHidden/>
          </w:rPr>
          <w:tab/>
        </w:r>
        <w:r w:rsidR="00584CB8">
          <w:rPr>
            <w:noProof/>
            <w:webHidden/>
          </w:rPr>
          <w:fldChar w:fldCharType="begin"/>
        </w:r>
        <w:r w:rsidR="00584CB8">
          <w:rPr>
            <w:noProof/>
            <w:webHidden/>
          </w:rPr>
          <w:instrText xml:space="preserve"> PAGEREF _Toc306783948 \h </w:instrText>
        </w:r>
        <w:r w:rsidR="00584CB8">
          <w:rPr>
            <w:noProof/>
            <w:webHidden/>
          </w:rPr>
        </w:r>
        <w:r w:rsidR="00584CB8">
          <w:rPr>
            <w:noProof/>
            <w:webHidden/>
          </w:rPr>
          <w:fldChar w:fldCharType="separate"/>
        </w:r>
        <w:r w:rsidR="00614C02">
          <w:rPr>
            <w:noProof/>
            <w:webHidden/>
          </w:rPr>
          <w:t>6</w:t>
        </w:r>
        <w:r w:rsidR="00584CB8">
          <w:rPr>
            <w:noProof/>
            <w:webHidden/>
          </w:rPr>
          <w:fldChar w:fldCharType="end"/>
        </w:r>
      </w:hyperlink>
    </w:p>
    <w:p w14:paraId="321F8AAA" w14:textId="77777777" w:rsidR="00584CB8" w:rsidRDefault="00BA54B5">
      <w:pPr>
        <w:pStyle w:val="TOC1"/>
        <w:rPr>
          <w:rFonts w:asciiTheme="minorHAnsi" w:eastAsiaTheme="minorEastAsia" w:hAnsiTheme="minorHAnsi" w:cstheme="minorBidi"/>
          <w:b w:val="0"/>
          <w:bCs w:val="0"/>
          <w:caps w:val="0"/>
          <w:noProof/>
          <w:szCs w:val="22"/>
          <w:lang w:eastAsia="en-GB"/>
        </w:rPr>
      </w:pPr>
      <w:hyperlink w:anchor="_Toc306783949" w:history="1">
        <w:r w:rsidR="00584CB8" w:rsidRPr="00DF2F2D">
          <w:rPr>
            <w:rStyle w:val="Hyperlink"/>
            <w:noProof/>
          </w:rPr>
          <w:t>1</w:t>
        </w:r>
        <w:r w:rsidR="00584CB8">
          <w:rPr>
            <w:rFonts w:asciiTheme="minorHAnsi" w:eastAsiaTheme="minorEastAsia" w:hAnsiTheme="minorHAnsi" w:cstheme="minorBidi"/>
            <w:b w:val="0"/>
            <w:bCs w:val="0"/>
            <w:caps w:val="0"/>
            <w:noProof/>
            <w:szCs w:val="22"/>
            <w:lang w:eastAsia="en-GB"/>
          </w:rPr>
          <w:tab/>
        </w:r>
        <w:r w:rsidR="00584CB8" w:rsidRPr="00DF2F2D">
          <w:rPr>
            <w:rStyle w:val="Hyperlink"/>
            <w:noProof/>
          </w:rPr>
          <w:t>OVERVIEW</w:t>
        </w:r>
        <w:r w:rsidR="00584CB8">
          <w:rPr>
            <w:noProof/>
            <w:webHidden/>
          </w:rPr>
          <w:tab/>
        </w:r>
        <w:r w:rsidR="00584CB8">
          <w:rPr>
            <w:noProof/>
            <w:webHidden/>
          </w:rPr>
          <w:fldChar w:fldCharType="begin"/>
        </w:r>
        <w:r w:rsidR="00584CB8">
          <w:rPr>
            <w:noProof/>
            <w:webHidden/>
          </w:rPr>
          <w:instrText xml:space="preserve"> PAGEREF _Toc306783949 \h </w:instrText>
        </w:r>
        <w:r w:rsidR="00584CB8">
          <w:rPr>
            <w:noProof/>
            <w:webHidden/>
          </w:rPr>
        </w:r>
        <w:r w:rsidR="00584CB8">
          <w:rPr>
            <w:noProof/>
            <w:webHidden/>
          </w:rPr>
          <w:fldChar w:fldCharType="separate"/>
        </w:r>
        <w:r w:rsidR="00614C02">
          <w:rPr>
            <w:noProof/>
            <w:webHidden/>
          </w:rPr>
          <w:t>6</w:t>
        </w:r>
        <w:r w:rsidR="00584CB8">
          <w:rPr>
            <w:noProof/>
            <w:webHidden/>
          </w:rPr>
          <w:fldChar w:fldCharType="end"/>
        </w:r>
      </w:hyperlink>
    </w:p>
    <w:p w14:paraId="7F1774D8" w14:textId="77777777" w:rsidR="00584CB8" w:rsidRDefault="00BA54B5">
      <w:pPr>
        <w:pStyle w:val="TOC1"/>
        <w:rPr>
          <w:rFonts w:asciiTheme="minorHAnsi" w:eastAsiaTheme="minorEastAsia" w:hAnsiTheme="minorHAnsi" w:cstheme="minorBidi"/>
          <w:b w:val="0"/>
          <w:bCs w:val="0"/>
          <w:caps w:val="0"/>
          <w:noProof/>
          <w:szCs w:val="22"/>
          <w:lang w:eastAsia="en-GB"/>
        </w:rPr>
      </w:pPr>
      <w:hyperlink w:anchor="_Toc306783950" w:history="1">
        <w:r w:rsidR="00584CB8" w:rsidRPr="00DF2F2D">
          <w:rPr>
            <w:rStyle w:val="Hyperlink"/>
            <w:noProof/>
          </w:rPr>
          <w:t>2</w:t>
        </w:r>
        <w:r w:rsidR="00584CB8">
          <w:rPr>
            <w:rFonts w:asciiTheme="minorHAnsi" w:eastAsiaTheme="minorEastAsia" w:hAnsiTheme="minorHAnsi" w:cstheme="minorBidi"/>
            <w:b w:val="0"/>
            <w:bCs w:val="0"/>
            <w:caps w:val="0"/>
            <w:noProof/>
            <w:szCs w:val="22"/>
            <w:lang w:eastAsia="en-GB"/>
          </w:rPr>
          <w:tab/>
        </w:r>
        <w:r w:rsidR="00584CB8" w:rsidRPr="00DF2F2D">
          <w:rPr>
            <w:rStyle w:val="Hyperlink"/>
            <w:noProof/>
          </w:rPr>
          <w:t>PURPOSE OF THE MODEL COURSE</w:t>
        </w:r>
        <w:r w:rsidR="00584CB8">
          <w:rPr>
            <w:noProof/>
            <w:webHidden/>
          </w:rPr>
          <w:tab/>
        </w:r>
        <w:r w:rsidR="00584CB8">
          <w:rPr>
            <w:noProof/>
            <w:webHidden/>
          </w:rPr>
          <w:fldChar w:fldCharType="begin"/>
        </w:r>
        <w:r w:rsidR="00584CB8">
          <w:rPr>
            <w:noProof/>
            <w:webHidden/>
          </w:rPr>
          <w:instrText xml:space="preserve"> PAGEREF _Toc306783950 \h </w:instrText>
        </w:r>
        <w:r w:rsidR="00584CB8">
          <w:rPr>
            <w:noProof/>
            <w:webHidden/>
          </w:rPr>
        </w:r>
        <w:r w:rsidR="00584CB8">
          <w:rPr>
            <w:noProof/>
            <w:webHidden/>
          </w:rPr>
          <w:fldChar w:fldCharType="separate"/>
        </w:r>
        <w:r w:rsidR="00614C02">
          <w:rPr>
            <w:noProof/>
            <w:webHidden/>
          </w:rPr>
          <w:t>6</w:t>
        </w:r>
        <w:r w:rsidR="00584CB8">
          <w:rPr>
            <w:noProof/>
            <w:webHidden/>
          </w:rPr>
          <w:fldChar w:fldCharType="end"/>
        </w:r>
      </w:hyperlink>
    </w:p>
    <w:p w14:paraId="41EA818C" w14:textId="77777777" w:rsidR="00584CB8" w:rsidRDefault="00BA54B5">
      <w:pPr>
        <w:pStyle w:val="TOC1"/>
        <w:rPr>
          <w:rFonts w:asciiTheme="minorHAnsi" w:eastAsiaTheme="minorEastAsia" w:hAnsiTheme="minorHAnsi" w:cstheme="minorBidi"/>
          <w:b w:val="0"/>
          <w:bCs w:val="0"/>
          <w:caps w:val="0"/>
          <w:noProof/>
          <w:szCs w:val="22"/>
          <w:lang w:eastAsia="en-GB"/>
        </w:rPr>
      </w:pPr>
      <w:hyperlink w:anchor="_Toc306783951" w:history="1">
        <w:r w:rsidR="00584CB8" w:rsidRPr="00DF2F2D">
          <w:rPr>
            <w:rStyle w:val="Hyperlink"/>
            <w:noProof/>
          </w:rPr>
          <w:t>3</w:t>
        </w:r>
        <w:r w:rsidR="00584CB8">
          <w:rPr>
            <w:rFonts w:asciiTheme="minorHAnsi" w:eastAsiaTheme="minorEastAsia" w:hAnsiTheme="minorHAnsi" w:cstheme="minorBidi"/>
            <w:b w:val="0"/>
            <w:bCs w:val="0"/>
            <w:caps w:val="0"/>
            <w:noProof/>
            <w:szCs w:val="22"/>
            <w:lang w:eastAsia="en-GB"/>
          </w:rPr>
          <w:tab/>
        </w:r>
        <w:r w:rsidR="00584CB8" w:rsidRPr="00DF2F2D">
          <w:rPr>
            <w:rStyle w:val="Hyperlink"/>
            <w:noProof/>
          </w:rPr>
          <w:t>USE OF THE MODEL COURSE</w:t>
        </w:r>
        <w:r w:rsidR="00584CB8">
          <w:rPr>
            <w:noProof/>
            <w:webHidden/>
          </w:rPr>
          <w:tab/>
        </w:r>
        <w:r w:rsidR="00584CB8">
          <w:rPr>
            <w:noProof/>
            <w:webHidden/>
          </w:rPr>
          <w:fldChar w:fldCharType="begin"/>
        </w:r>
        <w:r w:rsidR="00584CB8">
          <w:rPr>
            <w:noProof/>
            <w:webHidden/>
          </w:rPr>
          <w:instrText xml:space="preserve"> PAGEREF _Toc306783951 \h </w:instrText>
        </w:r>
        <w:r w:rsidR="00584CB8">
          <w:rPr>
            <w:noProof/>
            <w:webHidden/>
          </w:rPr>
        </w:r>
        <w:r w:rsidR="00584CB8">
          <w:rPr>
            <w:noProof/>
            <w:webHidden/>
          </w:rPr>
          <w:fldChar w:fldCharType="separate"/>
        </w:r>
        <w:r w:rsidR="00614C02">
          <w:rPr>
            <w:noProof/>
            <w:webHidden/>
          </w:rPr>
          <w:t>6</w:t>
        </w:r>
        <w:r w:rsidR="00584CB8">
          <w:rPr>
            <w:noProof/>
            <w:webHidden/>
          </w:rPr>
          <w:fldChar w:fldCharType="end"/>
        </w:r>
      </w:hyperlink>
    </w:p>
    <w:p w14:paraId="5C78B418" w14:textId="77777777" w:rsidR="00584CB8" w:rsidRDefault="00BA54B5">
      <w:pPr>
        <w:pStyle w:val="TOC1"/>
        <w:rPr>
          <w:rFonts w:asciiTheme="minorHAnsi" w:eastAsiaTheme="minorEastAsia" w:hAnsiTheme="minorHAnsi" w:cstheme="minorBidi"/>
          <w:b w:val="0"/>
          <w:bCs w:val="0"/>
          <w:caps w:val="0"/>
          <w:noProof/>
          <w:szCs w:val="22"/>
          <w:lang w:eastAsia="en-GB"/>
        </w:rPr>
      </w:pPr>
      <w:hyperlink w:anchor="_Toc306783952" w:history="1">
        <w:r w:rsidR="00584CB8" w:rsidRPr="00DF2F2D">
          <w:rPr>
            <w:rStyle w:val="Hyperlink"/>
            <w:noProof/>
          </w:rPr>
          <w:t>PART B – DELIVERY OF THE MODEL COURSE</w:t>
        </w:r>
        <w:r w:rsidR="00584CB8">
          <w:rPr>
            <w:noProof/>
            <w:webHidden/>
          </w:rPr>
          <w:tab/>
        </w:r>
        <w:r w:rsidR="00584CB8">
          <w:rPr>
            <w:noProof/>
            <w:webHidden/>
          </w:rPr>
          <w:fldChar w:fldCharType="begin"/>
        </w:r>
        <w:r w:rsidR="00584CB8">
          <w:rPr>
            <w:noProof/>
            <w:webHidden/>
          </w:rPr>
          <w:instrText xml:space="preserve"> PAGEREF _Toc306783952 \h </w:instrText>
        </w:r>
        <w:r w:rsidR="00584CB8">
          <w:rPr>
            <w:noProof/>
            <w:webHidden/>
          </w:rPr>
        </w:r>
        <w:r w:rsidR="00584CB8">
          <w:rPr>
            <w:noProof/>
            <w:webHidden/>
          </w:rPr>
          <w:fldChar w:fldCharType="separate"/>
        </w:r>
        <w:r w:rsidR="00614C02">
          <w:rPr>
            <w:noProof/>
            <w:webHidden/>
          </w:rPr>
          <w:t>7</w:t>
        </w:r>
        <w:r w:rsidR="00584CB8">
          <w:rPr>
            <w:noProof/>
            <w:webHidden/>
          </w:rPr>
          <w:fldChar w:fldCharType="end"/>
        </w:r>
      </w:hyperlink>
    </w:p>
    <w:p w14:paraId="1DA1ED90" w14:textId="77777777" w:rsidR="00584CB8" w:rsidRDefault="00BA54B5">
      <w:pPr>
        <w:pStyle w:val="TOC1"/>
        <w:rPr>
          <w:rFonts w:asciiTheme="minorHAnsi" w:eastAsiaTheme="minorEastAsia" w:hAnsiTheme="minorHAnsi" w:cstheme="minorBidi"/>
          <w:b w:val="0"/>
          <w:bCs w:val="0"/>
          <w:caps w:val="0"/>
          <w:noProof/>
          <w:szCs w:val="22"/>
          <w:lang w:eastAsia="en-GB"/>
        </w:rPr>
      </w:pPr>
      <w:hyperlink w:anchor="_Toc306783953" w:history="1">
        <w:r w:rsidR="00584CB8" w:rsidRPr="00DF2F2D">
          <w:rPr>
            <w:rStyle w:val="Hyperlink"/>
            <w:noProof/>
          </w:rPr>
          <w:t>1</w:t>
        </w:r>
        <w:r w:rsidR="00584CB8">
          <w:rPr>
            <w:rFonts w:asciiTheme="minorHAnsi" w:eastAsiaTheme="minorEastAsia" w:hAnsiTheme="minorHAnsi" w:cstheme="minorBidi"/>
            <w:b w:val="0"/>
            <w:bCs w:val="0"/>
            <w:caps w:val="0"/>
            <w:noProof/>
            <w:szCs w:val="22"/>
            <w:lang w:eastAsia="en-GB"/>
          </w:rPr>
          <w:tab/>
        </w:r>
        <w:r w:rsidR="00584CB8" w:rsidRPr="00DF2F2D">
          <w:rPr>
            <w:rStyle w:val="Hyperlink"/>
            <w:noProof/>
          </w:rPr>
          <w:t>INTRODUCTION</w:t>
        </w:r>
        <w:r w:rsidR="00584CB8">
          <w:rPr>
            <w:noProof/>
            <w:webHidden/>
          </w:rPr>
          <w:tab/>
        </w:r>
        <w:r w:rsidR="00584CB8">
          <w:rPr>
            <w:noProof/>
            <w:webHidden/>
          </w:rPr>
          <w:fldChar w:fldCharType="begin"/>
        </w:r>
        <w:r w:rsidR="00584CB8">
          <w:rPr>
            <w:noProof/>
            <w:webHidden/>
          </w:rPr>
          <w:instrText xml:space="preserve"> PAGEREF _Toc306783953 \h </w:instrText>
        </w:r>
        <w:r w:rsidR="00584CB8">
          <w:rPr>
            <w:noProof/>
            <w:webHidden/>
          </w:rPr>
        </w:r>
        <w:r w:rsidR="00584CB8">
          <w:rPr>
            <w:noProof/>
            <w:webHidden/>
          </w:rPr>
          <w:fldChar w:fldCharType="separate"/>
        </w:r>
        <w:r w:rsidR="00614C02">
          <w:rPr>
            <w:noProof/>
            <w:webHidden/>
          </w:rPr>
          <w:t>7</w:t>
        </w:r>
        <w:r w:rsidR="00584CB8">
          <w:rPr>
            <w:noProof/>
            <w:webHidden/>
          </w:rPr>
          <w:fldChar w:fldCharType="end"/>
        </w:r>
      </w:hyperlink>
    </w:p>
    <w:p w14:paraId="682375EA" w14:textId="77777777" w:rsidR="00584CB8" w:rsidRDefault="00BA54B5">
      <w:pPr>
        <w:pStyle w:val="TOC1"/>
        <w:rPr>
          <w:rFonts w:asciiTheme="minorHAnsi" w:eastAsiaTheme="minorEastAsia" w:hAnsiTheme="minorHAnsi" w:cstheme="minorBidi"/>
          <w:b w:val="0"/>
          <w:bCs w:val="0"/>
          <w:caps w:val="0"/>
          <w:noProof/>
          <w:szCs w:val="22"/>
          <w:lang w:eastAsia="en-GB"/>
        </w:rPr>
      </w:pPr>
      <w:hyperlink w:anchor="_Toc306783954" w:history="1">
        <w:r w:rsidR="00584CB8" w:rsidRPr="00DF2F2D">
          <w:rPr>
            <w:rStyle w:val="Hyperlink"/>
            <w:noProof/>
          </w:rPr>
          <w:t>2</w:t>
        </w:r>
        <w:r w:rsidR="00584CB8">
          <w:rPr>
            <w:rFonts w:asciiTheme="minorHAnsi" w:eastAsiaTheme="minorEastAsia" w:hAnsiTheme="minorHAnsi" w:cstheme="minorBidi"/>
            <w:b w:val="0"/>
            <w:bCs w:val="0"/>
            <w:caps w:val="0"/>
            <w:noProof/>
            <w:szCs w:val="22"/>
            <w:lang w:eastAsia="en-GB"/>
          </w:rPr>
          <w:tab/>
        </w:r>
        <w:r w:rsidR="00584CB8" w:rsidRPr="00DF2F2D">
          <w:rPr>
            <w:rStyle w:val="Hyperlink"/>
            <w:noProof/>
          </w:rPr>
          <w:t>COURSE MODULES</w:t>
        </w:r>
        <w:r w:rsidR="00584CB8">
          <w:rPr>
            <w:noProof/>
            <w:webHidden/>
          </w:rPr>
          <w:tab/>
        </w:r>
        <w:r w:rsidR="00584CB8">
          <w:rPr>
            <w:noProof/>
            <w:webHidden/>
          </w:rPr>
          <w:fldChar w:fldCharType="begin"/>
        </w:r>
        <w:r w:rsidR="00584CB8">
          <w:rPr>
            <w:noProof/>
            <w:webHidden/>
          </w:rPr>
          <w:instrText xml:space="preserve"> PAGEREF _Toc306783954 \h </w:instrText>
        </w:r>
        <w:r w:rsidR="00584CB8">
          <w:rPr>
            <w:noProof/>
            <w:webHidden/>
          </w:rPr>
        </w:r>
        <w:r w:rsidR="00584CB8">
          <w:rPr>
            <w:noProof/>
            <w:webHidden/>
          </w:rPr>
          <w:fldChar w:fldCharType="separate"/>
        </w:r>
        <w:r w:rsidR="00614C02">
          <w:rPr>
            <w:noProof/>
            <w:webHidden/>
          </w:rPr>
          <w:t>7</w:t>
        </w:r>
        <w:r w:rsidR="00584CB8">
          <w:rPr>
            <w:noProof/>
            <w:webHidden/>
          </w:rPr>
          <w:fldChar w:fldCharType="end"/>
        </w:r>
      </w:hyperlink>
    </w:p>
    <w:p w14:paraId="336F9296" w14:textId="77777777" w:rsidR="00584CB8" w:rsidRDefault="00BA54B5">
      <w:pPr>
        <w:pStyle w:val="TOC1"/>
        <w:rPr>
          <w:rFonts w:asciiTheme="minorHAnsi" w:eastAsiaTheme="minorEastAsia" w:hAnsiTheme="minorHAnsi" w:cstheme="minorBidi"/>
          <w:b w:val="0"/>
          <w:bCs w:val="0"/>
          <w:caps w:val="0"/>
          <w:noProof/>
          <w:szCs w:val="22"/>
          <w:lang w:eastAsia="en-GB"/>
        </w:rPr>
      </w:pPr>
      <w:hyperlink w:anchor="_Toc306783955" w:history="1">
        <w:r w:rsidR="00584CB8" w:rsidRPr="00DF2F2D">
          <w:rPr>
            <w:rStyle w:val="Hyperlink"/>
            <w:noProof/>
          </w:rPr>
          <w:t>3</w:t>
        </w:r>
        <w:r w:rsidR="00584CB8">
          <w:rPr>
            <w:rFonts w:asciiTheme="minorHAnsi" w:eastAsiaTheme="minorEastAsia" w:hAnsiTheme="minorHAnsi" w:cstheme="minorBidi"/>
            <w:b w:val="0"/>
            <w:bCs w:val="0"/>
            <w:caps w:val="0"/>
            <w:noProof/>
            <w:szCs w:val="22"/>
            <w:lang w:eastAsia="en-GB"/>
          </w:rPr>
          <w:tab/>
        </w:r>
        <w:r w:rsidR="00584CB8" w:rsidRPr="00DF2F2D">
          <w:rPr>
            <w:rStyle w:val="Hyperlink"/>
            <w:noProof/>
          </w:rPr>
          <w:t>SUBJECT OUTLINE</w:t>
        </w:r>
        <w:r w:rsidR="00584CB8">
          <w:rPr>
            <w:noProof/>
            <w:webHidden/>
          </w:rPr>
          <w:tab/>
        </w:r>
        <w:r w:rsidR="00584CB8">
          <w:rPr>
            <w:noProof/>
            <w:webHidden/>
          </w:rPr>
          <w:fldChar w:fldCharType="begin"/>
        </w:r>
        <w:r w:rsidR="00584CB8">
          <w:rPr>
            <w:noProof/>
            <w:webHidden/>
          </w:rPr>
          <w:instrText xml:space="preserve"> PAGEREF _Toc306783955 \h </w:instrText>
        </w:r>
        <w:r w:rsidR="00584CB8">
          <w:rPr>
            <w:noProof/>
            <w:webHidden/>
          </w:rPr>
        </w:r>
        <w:r w:rsidR="00584CB8">
          <w:rPr>
            <w:noProof/>
            <w:webHidden/>
          </w:rPr>
          <w:fldChar w:fldCharType="separate"/>
        </w:r>
        <w:r w:rsidR="00614C02">
          <w:rPr>
            <w:noProof/>
            <w:webHidden/>
          </w:rPr>
          <w:t>7</w:t>
        </w:r>
        <w:r w:rsidR="00584CB8">
          <w:rPr>
            <w:noProof/>
            <w:webHidden/>
          </w:rPr>
          <w:fldChar w:fldCharType="end"/>
        </w:r>
      </w:hyperlink>
    </w:p>
    <w:p w14:paraId="5A5752A4" w14:textId="77777777" w:rsidR="00584CB8" w:rsidRDefault="00BA54B5">
      <w:pPr>
        <w:pStyle w:val="TOC1"/>
        <w:rPr>
          <w:rFonts w:asciiTheme="minorHAnsi" w:eastAsiaTheme="minorEastAsia" w:hAnsiTheme="minorHAnsi" w:cstheme="minorBidi"/>
          <w:b w:val="0"/>
          <w:bCs w:val="0"/>
          <w:caps w:val="0"/>
          <w:noProof/>
          <w:szCs w:val="22"/>
          <w:lang w:eastAsia="en-GB"/>
        </w:rPr>
      </w:pPr>
      <w:hyperlink w:anchor="_Toc306783956" w:history="1">
        <w:r w:rsidR="00584CB8" w:rsidRPr="00DF2F2D">
          <w:rPr>
            <w:rStyle w:val="Hyperlink"/>
            <w:noProof/>
          </w:rPr>
          <w:t>4</w:t>
        </w:r>
        <w:r w:rsidR="00584CB8">
          <w:rPr>
            <w:rFonts w:asciiTheme="minorHAnsi" w:eastAsiaTheme="minorEastAsia" w:hAnsiTheme="minorHAnsi" w:cstheme="minorBidi"/>
            <w:b w:val="0"/>
            <w:bCs w:val="0"/>
            <w:caps w:val="0"/>
            <w:noProof/>
            <w:szCs w:val="22"/>
            <w:lang w:eastAsia="en-GB"/>
          </w:rPr>
          <w:tab/>
        </w:r>
        <w:r w:rsidR="00584CB8" w:rsidRPr="00DF2F2D">
          <w:rPr>
            <w:rStyle w:val="Hyperlink"/>
            <w:noProof/>
          </w:rPr>
          <w:t>DETAILED TEACHING SYLLABUS</w:t>
        </w:r>
        <w:r w:rsidR="00584CB8">
          <w:rPr>
            <w:noProof/>
            <w:webHidden/>
          </w:rPr>
          <w:tab/>
        </w:r>
        <w:r w:rsidR="00584CB8">
          <w:rPr>
            <w:noProof/>
            <w:webHidden/>
          </w:rPr>
          <w:fldChar w:fldCharType="begin"/>
        </w:r>
        <w:r w:rsidR="00584CB8">
          <w:rPr>
            <w:noProof/>
            <w:webHidden/>
          </w:rPr>
          <w:instrText xml:space="preserve"> PAGEREF _Toc306783956 \h </w:instrText>
        </w:r>
        <w:r w:rsidR="00584CB8">
          <w:rPr>
            <w:noProof/>
            <w:webHidden/>
          </w:rPr>
        </w:r>
        <w:r w:rsidR="00584CB8">
          <w:rPr>
            <w:noProof/>
            <w:webHidden/>
          </w:rPr>
          <w:fldChar w:fldCharType="separate"/>
        </w:r>
        <w:r w:rsidR="00614C02">
          <w:rPr>
            <w:noProof/>
            <w:webHidden/>
          </w:rPr>
          <w:t>8</w:t>
        </w:r>
        <w:r w:rsidR="00584CB8">
          <w:rPr>
            <w:noProof/>
            <w:webHidden/>
          </w:rPr>
          <w:fldChar w:fldCharType="end"/>
        </w:r>
      </w:hyperlink>
    </w:p>
    <w:p w14:paraId="630A48B9" w14:textId="77777777" w:rsidR="00584CB8" w:rsidRDefault="00BA54B5">
      <w:pPr>
        <w:pStyle w:val="TOC1"/>
        <w:rPr>
          <w:rFonts w:asciiTheme="minorHAnsi" w:eastAsiaTheme="minorEastAsia" w:hAnsiTheme="minorHAnsi" w:cstheme="minorBidi"/>
          <w:b w:val="0"/>
          <w:bCs w:val="0"/>
          <w:caps w:val="0"/>
          <w:noProof/>
          <w:szCs w:val="22"/>
          <w:lang w:eastAsia="en-GB"/>
        </w:rPr>
      </w:pPr>
      <w:hyperlink w:anchor="_Toc306783957" w:history="1">
        <w:r w:rsidR="00584CB8" w:rsidRPr="00DF2F2D">
          <w:rPr>
            <w:rStyle w:val="Hyperlink"/>
            <w:noProof/>
          </w:rPr>
          <w:t>5</w:t>
        </w:r>
        <w:r w:rsidR="00584CB8">
          <w:rPr>
            <w:rFonts w:asciiTheme="minorHAnsi" w:eastAsiaTheme="minorEastAsia" w:hAnsiTheme="minorHAnsi" w:cstheme="minorBidi"/>
            <w:b w:val="0"/>
            <w:bCs w:val="0"/>
            <w:caps w:val="0"/>
            <w:noProof/>
            <w:szCs w:val="22"/>
            <w:lang w:eastAsia="en-GB"/>
          </w:rPr>
          <w:tab/>
        </w:r>
        <w:r w:rsidR="00584CB8" w:rsidRPr="00DF2F2D">
          <w:rPr>
            <w:rStyle w:val="Hyperlink"/>
            <w:noProof/>
          </w:rPr>
          <w:t>Presentation</w:t>
        </w:r>
        <w:r w:rsidR="00584CB8">
          <w:rPr>
            <w:noProof/>
            <w:webHidden/>
          </w:rPr>
          <w:tab/>
        </w:r>
        <w:r w:rsidR="00584CB8">
          <w:rPr>
            <w:noProof/>
            <w:webHidden/>
          </w:rPr>
          <w:fldChar w:fldCharType="begin"/>
        </w:r>
        <w:r w:rsidR="00584CB8">
          <w:rPr>
            <w:noProof/>
            <w:webHidden/>
          </w:rPr>
          <w:instrText xml:space="preserve"> PAGEREF _Toc306783957 \h </w:instrText>
        </w:r>
        <w:r w:rsidR="00584CB8">
          <w:rPr>
            <w:noProof/>
            <w:webHidden/>
          </w:rPr>
        </w:r>
        <w:r w:rsidR="00584CB8">
          <w:rPr>
            <w:noProof/>
            <w:webHidden/>
          </w:rPr>
          <w:fldChar w:fldCharType="separate"/>
        </w:r>
        <w:r w:rsidR="00614C02">
          <w:rPr>
            <w:noProof/>
            <w:webHidden/>
          </w:rPr>
          <w:t>8</w:t>
        </w:r>
        <w:r w:rsidR="00584CB8">
          <w:rPr>
            <w:noProof/>
            <w:webHidden/>
          </w:rPr>
          <w:fldChar w:fldCharType="end"/>
        </w:r>
      </w:hyperlink>
    </w:p>
    <w:p w14:paraId="1C94D7AC" w14:textId="77777777" w:rsidR="00584CB8" w:rsidRDefault="00BA54B5">
      <w:pPr>
        <w:pStyle w:val="TOC1"/>
        <w:rPr>
          <w:rFonts w:asciiTheme="minorHAnsi" w:eastAsiaTheme="minorEastAsia" w:hAnsiTheme="minorHAnsi" w:cstheme="minorBidi"/>
          <w:b w:val="0"/>
          <w:bCs w:val="0"/>
          <w:caps w:val="0"/>
          <w:noProof/>
          <w:szCs w:val="22"/>
          <w:lang w:eastAsia="en-GB"/>
        </w:rPr>
      </w:pPr>
      <w:hyperlink w:anchor="_Toc306783958" w:history="1">
        <w:r w:rsidR="00584CB8" w:rsidRPr="00DF2F2D">
          <w:rPr>
            <w:rStyle w:val="Hyperlink"/>
            <w:noProof/>
          </w:rPr>
          <w:t>6</w:t>
        </w:r>
        <w:r w:rsidR="00584CB8">
          <w:rPr>
            <w:rFonts w:asciiTheme="minorHAnsi" w:eastAsiaTheme="minorEastAsia" w:hAnsiTheme="minorHAnsi" w:cstheme="minorBidi"/>
            <w:b w:val="0"/>
            <w:bCs w:val="0"/>
            <w:caps w:val="0"/>
            <w:noProof/>
            <w:szCs w:val="22"/>
            <w:lang w:eastAsia="en-GB"/>
          </w:rPr>
          <w:tab/>
        </w:r>
        <w:r w:rsidR="00584CB8" w:rsidRPr="00DF2F2D">
          <w:rPr>
            <w:rStyle w:val="Hyperlink"/>
            <w:noProof/>
          </w:rPr>
          <w:t>EVALUATION OR ASSESSMENT OF THE COURSE PARTICIPANTS</w:t>
        </w:r>
        <w:r w:rsidR="00584CB8">
          <w:rPr>
            <w:noProof/>
            <w:webHidden/>
          </w:rPr>
          <w:tab/>
        </w:r>
        <w:r w:rsidR="00584CB8">
          <w:rPr>
            <w:noProof/>
            <w:webHidden/>
          </w:rPr>
          <w:fldChar w:fldCharType="begin"/>
        </w:r>
        <w:r w:rsidR="00584CB8">
          <w:rPr>
            <w:noProof/>
            <w:webHidden/>
          </w:rPr>
          <w:instrText xml:space="preserve"> PAGEREF _Toc306783958 \h </w:instrText>
        </w:r>
        <w:r w:rsidR="00584CB8">
          <w:rPr>
            <w:noProof/>
            <w:webHidden/>
          </w:rPr>
        </w:r>
        <w:r w:rsidR="00584CB8">
          <w:rPr>
            <w:noProof/>
            <w:webHidden/>
          </w:rPr>
          <w:fldChar w:fldCharType="separate"/>
        </w:r>
        <w:r w:rsidR="00614C02">
          <w:rPr>
            <w:noProof/>
            <w:webHidden/>
          </w:rPr>
          <w:t>8</w:t>
        </w:r>
        <w:r w:rsidR="00584CB8">
          <w:rPr>
            <w:noProof/>
            <w:webHidden/>
          </w:rPr>
          <w:fldChar w:fldCharType="end"/>
        </w:r>
      </w:hyperlink>
    </w:p>
    <w:p w14:paraId="15229BA2" w14:textId="77777777" w:rsidR="00584CB8" w:rsidRDefault="00BA54B5">
      <w:pPr>
        <w:pStyle w:val="TOC1"/>
        <w:rPr>
          <w:rFonts w:asciiTheme="minorHAnsi" w:eastAsiaTheme="minorEastAsia" w:hAnsiTheme="minorHAnsi" w:cstheme="minorBidi"/>
          <w:b w:val="0"/>
          <w:bCs w:val="0"/>
          <w:caps w:val="0"/>
          <w:noProof/>
          <w:szCs w:val="22"/>
          <w:lang w:eastAsia="en-GB"/>
        </w:rPr>
      </w:pPr>
      <w:hyperlink w:anchor="_Toc306783959" w:history="1">
        <w:r w:rsidR="00584CB8" w:rsidRPr="00DF2F2D">
          <w:rPr>
            <w:rStyle w:val="Hyperlink"/>
            <w:noProof/>
          </w:rPr>
          <w:t>7</w:t>
        </w:r>
        <w:r w:rsidR="00584CB8">
          <w:rPr>
            <w:rFonts w:asciiTheme="minorHAnsi" w:eastAsiaTheme="minorEastAsia" w:hAnsiTheme="minorHAnsi" w:cstheme="minorBidi"/>
            <w:b w:val="0"/>
            <w:bCs w:val="0"/>
            <w:caps w:val="0"/>
            <w:noProof/>
            <w:szCs w:val="22"/>
            <w:lang w:eastAsia="en-GB"/>
          </w:rPr>
          <w:tab/>
        </w:r>
        <w:r w:rsidR="00584CB8" w:rsidRPr="00DF2F2D">
          <w:rPr>
            <w:rStyle w:val="Hyperlink"/>
            <w:noProof/>
          </w:rPr>
          <w:t>IMPLEMENTATION</w:t>
        </w:r>
        <w:r w:rsidR="00584CB8">
          <w:rPr>
            <w:noProof/>
            <w:webHidden/>
          </w:rPr>
          <w:tab/>
        </w:r>
        <w:r w:rsidR="00584CB8">
          <w:rPr>
            <w:noProof/>
            <w:webHidden/>
          </w:rPr>
          <w:fldChar w:fldCharType="begin"/>
        </w:r>
        <w:r w:rsidR="00584CB8">
          <w:rPr>
            <w:noProof/>
            <w:webHidden/>
          </w:rPr>
          <w:instrText xml:space="preserve"> PAGEREF _Toc306783959 \h </w:instrText>
        </w:r>
        <w:r w:rsidR="00584CB8">
          <w:rPr>
            <w:noProof/>
            <w:webHidden/>
          </w:rPr>
        </w:r>
        <w:r w:rsidR="00584CB8">
          <w:rPr>
            <w:noProof/>
            <w:webHidden/>
          </w:rPr>
          <w:fldChar w:fldCharType="separate"/>
        </w:r>
        <w:r w:rsidR="00614C02">
          <w:rPr>
            <w:noProof/>
            <w:webHidden/>
          </w:rPr>
          <w:t>8</w:t>
        </w:r>
        <w:r w:rsidR="00584CB8">
          <w:rPr>
            <w:noProof/>
            <w:webHidden/>
          </w:rPr>
          <w:fldChar w:fldCharType="end"/>
        </w:r>
      </w:hyperlink>
    </w:p>
    <w:p w14:paraId="6BB94787" w14:textId="77777777" w:rsidR="00584CB8" w:rsidRDefault="00BA54B5">
      <w:pPr>
        <w:pStyle w:val="TOC1"/>
        <w:rPr>
          <w:rFonts w:asciiTheme="minorHAnsi" w:eastAsiaTheme="minorEastAsia" w:hAnsiTheme="minorHAnsi" w:cstheme="minorBidi"/>
          <w:b w:val="0"/>
          <w:bCs w:val="0"/>
          <w:caps w:val="0"/>
          <w:noProof/>
          <w:szCs w:val="22"/>
          <w:lang w:eastAsia="en-GB"/>
        </w:rPr>
      </w:pPr>
      <w:hyperlink w:anchor="_Toc306783960" w:history="1">
        <w:r w:rsidR="00584CB8" w:rsidRPr="00DF2F2D">
          <w:rPr>
            <w:rStyle w:val="Hyperlink"/>
            <w:noProof/>
          </w:rPr>
          <w:t>8</w:t>
        </w:r>
        <w:r w:rsidR="00584CB8">
          <w:rPr>
            <w:rFonts w:asciiTheme="minorHAnsi" w:eastAsiaTheme="minorEastAsia" w:hAnsiTheme="minorHAnsi" w:cstheme="minorBidi"/>
            <w:b w:val="0"/>
            <w:bCs w:val="0"/>
            <w:caps w:val="0"/>
            <w:noProof/>
            <w:szCs w:val="22"/>
            <w:lang w:eastAsia="en-GB"/>
          </w:rPr>
          <w:tab/>
        </w:r>
        <w:r w:rsidR="00584CB8" w:rsidRPr="00DF2F2D">
          <w:rPr>
            <w:rStyle w:val="Hyperlink"/>
            <w:noProof/>
          </w:rPr>
          <w:t>VALIDATION</w:t>
        </w:r>
        <w:r w:rsidR="00584CB8">
          <w:rPr>
            <w:noProof/>
            <w:webHidden/>
          </w:rPr>
          <w:tab/>
        </w:r>
        <w:r w:rsidR="00584CB8">
          <w:rPr>
            <w:noProof/>
            <w:webHidden/>
          </w:rPr>
          <w:fldChar w:fldCharType="begin"/>
        </w:r>
        <w:r w:rsidR="00584CB8">
          <w:rPr>
            <w:noProof/>
            <w:webHidden/>
          </w:rPr>
          <w:instrText xml:space="preserve"> PAGEREF _Toc306783960 \h </w:instrText>
        </w:r>
        <w:r w:rsidR="00584CB8">
          <w:rPr>
            <w:noProof/>
            <w:webHidden/>
          </w:rPr>
        </w:r>
        <w:r w:rsidR="00584CB8">
          <w:rPr>
            <w:noProof/>
            <w:webHidden/>
          </w:rPr>
          <w:fldChar w:fldCharType="separate"/>
        </w:r>
        <w:r w:rsidR="00614C02">
          <w:rPr>
            <w:noProof/>
            <w:webHidden/>
          </w:rPr>
          <w:t>9</w:t>
        </w:r>
        <w:r w:rsidR="00584CB8">
          <w:rPr>
            <w:noProof/>
            <w:webHidden/>
          </w:rPr>
          <w:fldChar w:fldCharType="end"/>
        </w:r>
      </w:hyperlink>
    </w:p>
    <w:p w14:paraId="3DF9F04B" w14:textId="77777777" w:rsidR="00584CB8" w:rsidRDefault="00BA54B5">
      <w:pPr>
        <w:pStyle w:val="TOC1"/>
        <w:rPr>
          <w:rFonts w:asciiTheme="minorHAnsi" w:eastAsiaTheme="minorEastAsia" w:hAnsiTheme="minorHAnsi" w:cstheme="minorBidi"/>
          <w:b w:val="0"/>
          <w:bCs w:val="0"/>
          <w:caps w:val="0"/>
          <w:noProof/>
          <w:szCs w:val="22"/>
          <w:lang w:eastAsia="en-GB"/>
        </w:rPr>
      </w:pPr>
      <w:hyperlink w:anchor="_Toc306783961" w:history="1">
        <w:r w:rsidR="00584CB8" w:rsidRPr="00DF2F2D">
          <w:rPr>
            <w:rStyle w:val="Hyperlink"/>
            <w:noProof/>
          </w:rPr>
          <w:t>PART C – COURSE FRAMEWORK</w:t>
        </w:r>
        <w:r w:rsidR="00584CB8">
          <w:rPr>
            <w:noProof/>
            <w:webHidden/>
          </w:rPr>
          <w:tab/>
        </w:r>
        <w:r w:rsidR="00584CB8">
          <w:rPr>
            <w:noProof/>
            <w:webHidden/>
          </w:rPr>
          <w:fldChar w:fldCharType="begin"/>
        </w:r>
        <w:r w:rsidR="00584CB8">
          <w:rPr>
            <w:noProof/>
            <w:webHidden/>
          </w:rPr>
          <w:instrText xml:space="preserve"> PAGEREF _Toc306783961 \h </w:instrText>
        </w:r>
        <w:r w:rsidR="00584CB8">
          <w:rPr>
            <w:noProof/>
            <w:webHidden/>
          </w:rPr>
        </w:r>
        <w:r w:rsidR="00584CB8">
          <w:rPr>
            <w:noProof/>
            <w:webHidden/>
          </w:rPr>
          <w:fldChar w:fldCharType="separate"/>
        </w:r>
        <w:r w:rsidR="00614C02">
          <w:rPr>
            <w:noProof/>
            <w:webHidden/>
          </w:rPr>
          <w:t>10</w:t>
        </w:r>
        <w:r w:rsidR="00584CB8">
          <w:rPr>
            <w:noProof/>
            <w:webHidden/>
          </w:rPr>
          <w:fldChar w:fldCharType="end"/>
        </w:r>
      </w:hyperlink>
    </w:p>
    <w:p w14:paraId="3884369A" w14:textId="77777777" w:rsidR="00584CB8" w:rsidRDefault="00BA54B5">
      <w:pPr>
        <w:pStyle w:val="TOC1"/>
        <w:rPr>
          <w:rFonts w:asciiTheme="minorHAnsi" w:eastAsiaTheme="minorEastAsia" w:hAnsiTheme="minorHAnsi" w:cstheme="minorBidi"/>
          <w:b w:val="0"/>
          <w:bCs w:val="0"/>
          <w:caps w:val="0"/>
          <w:noProof/>
          <w:szCs w:val="22"/>
          <w:lang w:eastAsia="en-GB"/>
        </w:rPr>
      </w:pPr>
      <w:hyperlink w:anchor="_Toc306783962" w:history="1">
        <w:r w:rsidR="00584CB8" w:rsidRPr="00DF2F2D">
          <w:rPr>
            <w:rStyle w:val="Hyperlink"/>
            <w:noProof/>
          </w:rPr>
          <w:t>1</w:t>
        </w:r>
        <w:r w:rsidR="00584CB8">
          <w:rPr>
            <w:rFonts w:asciiTheme="minorHAnsi" w:eastAsiaTheme="minorEastAsia" w:hAnsiTheme="minorHAnsi" w:cstheme="minorBidi"/>
            <w:b w:val="0"/>
            <w:bCs w:val="0"/>
            <w:caps w:val="0"/>
            <w:noProof/>
            <w:szCs w:val="22"/>
            <w:lang w:eastAsia="en-GB"/>
          </w:rPr>
          <w:tab/>
        </w:r>
        <w:r w:rsidR="00584CB8" w:rsidRPr="00DF2F2D">
          <w:rPr>
            <w:rStyle w:val="Hyperlink"/>
            <w:noProof/>
          </w:rPr>
          <w:t>Introduction</w:t>
        </w:r>
        <w:r w:rsidR="00584CB8">
          <w:rPr>
            <w:noProof/>
            <w:webHidden/>
          </w:rPr>
          <w:tab/>
        </w:r>
        <w:r w:rsidR="00584CB8">
          <w:rPr>
            <w:noProof/>
            <w:webHidden/>
          </w:rPr>
          <w:fldChar w:fldCharType="begin"/>
        </w:r>
        <w:r w:rsidR="00584CB8">
          <w:rPr>
            <w:noProof/>
            <w:webHidden/>
          </w:rPr>
          <w:instrText xml:space="preserve"> PAGEREF _Toc306783962 \h </w:instrText>
        </w:r>
        <w:r w:rsidR="00584CB8">
          <w:rPr>
            <w:noProof/>
            <w:webHidden/>
          </w:rPr>
        </w:r>
        <w:r w:rsidR="00584CB8">
          <w:rPr>
            <w:noProof/>
            <w:webHidden/>
          </w:rPr>
          <w:fldChar w:fldCharType="separate"/>
        </w:r>
        <w:r w:rsidR="00614C02">
          <w:rPr>
            <w:noProof/>
            <w:webHidden/>
          </w:rPr>
          <w:t>10</w:t>
        </w:r>
        <w:r w:rsidR="00584CB8">
          <w:rPr>
            <w:noProof/>
            <w:webHidden/>
          </w:rPr>
          <w:fldChar w:fldCharType="end"/>
        </w:r>
      </w:hyperlink>
    </w:p>
    <w:p w14:paraId="432F851E" w14:textId="77777777" w:rsidR="00584CB8" w:rsidRDefault="00BA54B5">
      <w:pPr>
        <w:pStyle w:val="TOC1"/>
        <w:rPr>
          <w:rFonts w:asciiTheme="minorHAnsi" w:eastAsiaTheme="minorEastAsia" w:hAnsiTheme="minorHAnsi" w:cstheme="minorBidi"/>
          <w:b w:val="0"/>
          <w:bCs w:val="0"/>
          <w:caps w:val="0"/>
          <w:noProof/>
          <w:szCs w:val="22"/>
          <w:lang w:eastAsia="en-GB"/>
        </w:rPr>
      </w:pPr>
      <w:hyperlink w:anchor="_Toc306783963" w:history="1">
        <w:r w:rsidR="00584CB8" w:rsidRPr="00DF2F2D">
          <w:rPr>
            <w:rStyle w:val="Hyperlink"/>
            <w:noProof/>
          </w:rPr>
          <w:t>2</w:t>
        </w:r>
        <w:r w:rsidR="00584CB8">
          <w:rPr>
            <w:rFonts w:asciiTheme="minorHAnsi" w:eastAsiaTheme="minorEastAsia" w:hAnsiTheme="minorHAnsi" w:cstheme="minorBidi"/>
            <w:b w:val="0"/>
            <w:bCs w:val="0"/>
            <w:caps w:val="0"/>
            <w:noProof/>
            <w:szCs w:val="22"/>
            <w:lang w:eastAsia="en-GB"/>
          </w:rPr>
          <w:tab/>
        </w:r>
        <w:r w:rsidR="00584CB8" w:rsidRPr="00DF2F2D">
          <w:rPr>
            <w:rStyle w:val="Hyperlink"/>
            <w:noProof/>
          </w:rPr>
          <w:t>ENTRY LEVEL REQUIREMENTS FOR A LEVEL 1+ SENIOR MANAGER</w:t>
        </w:r>
        <w:r w:rsidR="00584CB8">
          <w:rPr>
            <w:noProof/>
            <w:webHidden/>
          </w:rPr>
          <w:tab/>
        </w:r>
        <w:r w:rsidR="00584CB8">
          <w:rPr>
            <w:noProof/>
            <w:webHidden/>
          </w:rPr>
          <w:fldChar w:fldCharType="begin"/>
        </w:r>
        <w:r w:rsidR="00584CB8">
          <w:rPr>
            <w:noProof/>
            <w:webHidden/>
          </w:rPr>
          <w:instrText xml:space="preserve"> PAGEREF _Toc306783963 \h </w:instrText>
        </w:r>
        <w:r w:rsidR="00584CB8">
          <w:rPr>
            <w:noProof/>
            <w:webHidden/>
          </w:rPr>
        </w:r>
        <w:r w:rsidR="00584CB8">
          <w:rPr>
            <w:noProof/>
            <w:webHidden/>
          </w:rPr>
          <w:fldChar w:fldCharType="separate"/>
        </w:r>
        <w:r w:rsidR="00614C02">
          <w:rPr>
            <w:noProof/>
            <w:webHidden/>
          </w:rPr>
          <w:t>10</w:t>
        </w:r>
        <w:r w:rsidR="00584CB8">
          <w:rPr>
            <w:noProof/>
            <w:webHidden/>
          </w:rPr>
          <w:fldChar w:fldCharType="end"/>
        </w:r>
      </w:hyperlink>
    </w:p>
    <w:p w14:paraId="11129B34" w14:textId="77777777" w:rsidR="00584CB8" w:rsidRDefault="00BA54B5">
      <w:pPr>
        <w:pStyle w:val="TOC1"/>
        <w:rPr>
          <w:rFonts w:asciiTheme="minorHAnsi" w:eastAsiaTheme="minorEastAsia" w:hAnsiTheme="minorHAnsi" w:cstheme="minorBidi"/>
          <w:b w:val="0"/>
          <w:bCs w:val="0"/>
          <w:caps w:val="0"/>
          <w:noProof/>
          <w:szCs w:val="22"/>
          <w:lang w:eastAsia="en-GB"/>
        </w:rPr>
      </w:pPr>
      <w:hyperlink w:anchor="_Toc306783964" w:history="1">
        <w:r w:rsidR="00584CB8" w:rsidRPr="00DF2F2D">
          <w:rPr>
            <w:rStyle w:val="Hyperlink"/>
            <w:noProof/>
          </w:rPr>
          <w:t>3</w:t>
        </w:r>
        <w:r w:rsidR="00584CB8">
          <w:rPr>
            <w:rFonts w:asciiTheme="minorHAnsi" w:eastAsiaTheme="minorEastAsia" w:hAnsiTheme="minorHAnsi" w:cstheme="minorBidi"/>
            <w:b w:val="0"/>
            <w:bCs w:val="0"/>
            <w:caps w:val="0"/>
            <w:noProof/>
            <w:szCs w:val="22"/>
            <w:lang w:eastAsia="en-GB"/>
          </w:rPr>
          <w:tab/>
        </w:r>
        <w:r w:rsidR="00584CB8" w:rsidRPr="00DF2F2D">
          <w:rPr>
            <w:rStyle w:val="Hyperlink"/>
            <w:noProof/>
          </w:rPr>
          <w:t>COURSE INTAKE - LIMITATIONS</w:t>
        </w:r>
        <w:r w:rsidR="00584CB8">
          <w:rPr>
            <w:noProof/>
            <w:webHidden/>
          </w:rPr>
          <w:tab/>
        </w:r>
        <w:r w:rsidR="00584CB8">
          <w:rPr>
            <w:noProof/>
            <w:webHidden/>
          </w:rPr>
          <w:fldChar w:fldCharType="begin"/>
        </w:r>
        <w:r w:rsidR="00584CB8">
          <w:rPr>
            <w:noProof/>
            <w:webHidden/>
          </w:rPr>
          <w:instrText xml:space="preserve"> PAGEREF _Toc306783964 \h </w:instrText>
        </w:r>
        <w:r w:rsidR="00584CB8">
          <w:rPr>
            <w:noProof/>
            <w:webHidden/>
          </w:rPr>
        </w:r>
        <w:r w:rsidR="00584CB8">
          <w:rPr>
            <w:noProof/>
            <w:webHidden/>
          </w:rPr>
          <w:fldChar w:fldCharType="separate"/>
        </w:r>
        <w:r w:rsidR="00614C02">
          <w:rPr>
            <w:noProof/>
            <w:webHidden/>
          </w:rPr>
          <w:t>10</w:t>
        </w:r>
        <w:r w:rsidR="00584CB8">
          <w:rPr>
            <w:noProof/>
            <w:webHidden/>
          </w:rPr>
          <w:fldChar w:fldCharType="end"/>
        </w:r>
      </w:hyperlink>
    </w:p>
    <w:p w14:paraId="11D8E26D" w14:textId="77777777" w:rsidR="00584CB8" w:rsidRDefault="00BA54B5">
      <w:pPr>
        <w:pStyle w:val="TOC1"/>
        <w:rPr>
          <w:rFonts w:asciiTheme="minorHAnsi" w:eastAsiaTheme="minorEastAsia" w:hAnsiTheme="minorHAnsi" w:cstheme="minorBidi"/>
          <w:b w:val="0"/>
          <w:bCs w:val="0"/>
          <w:caps w:val="0"/>
          <w:noProof/>
          <w:szCs w:val="22"/>
          <w:lang w:eastAsia="en-GB"/>
        </w:rPr>
      </w:pPr>
      <w:hyperlink w:anchor="_Toc306783965" w:history="1">
        <w:r w:rsidR="00584CB8" w:rsidRPr="00DF2F2D">
          <w:rPr>
            <w:rStyle w:val="Hyperlink"/>
            <w:noProof/>
          </w:rPr>
          <w:t>4</w:t>
        </w:r>
        <w:r w:rsidR="00584CB8">
          <w:rPr>
            <w:rFonts w:asciiTheme="minorHAnsi" w:eastAsiaTheme="minorEastAsia" w:hAnsiTheme="minorHAnsi" w:cstheme="minorBidi"/>
            <w:b w:val="0"/>
            <w:bCs w:val="0"/>
            <w:caps w:val="0"/>
            <w:noProof/>
            <w:szCs w:val="22"/>
            <w:lang w:eastAsia="en-GB"/>
          </w:rPr>
          <w:tab/>
        </w:r>
        <w:r w:rsidR="00584CB8" w:rsidRPr="00DF2F2D">
          <w:rPr>
            <w:rStyle w:val="Hyperlink"/>
            <w:noProof/>
          </w:rPr>
          <w:t>TRAINING STAFF REQUIREMENTS</w:t>
        </w:r>
        <w:r w:rsidR="00584CB8">
          <w:rPr>
            <w:noProof/>
            <w:webHidden/>
          </w:rPr>
          <w:tab/>
        </w:r>
        <w:r w:rsidR="00584CB8">
          <w:rPr>
            <w:noProof/>
            <w:webHidden/>
          </w:rPr>
          <w:fldChar w:fldCharType="begin"/>
        </w:r>
        <w:r w:rsidR="00584CB8">
          <w:rPr>
            <w:noProof/>
            <w:webHidden/>
          </w:rPr>
          <w:instrText xml:space="preserve"> PAGEREF _Toc306783965 \h </w:instrText>
        </w:r>
        <w:r w:rsidR="00584CB8">
          <w:rPr>
            <w:noProof/>
            <w:webHidden/>
          </w:rPr>
        </w:r>
        <w:r w:rsidR="00584CB8">
          <w:rPr>
            <w:noProof/>
            <w:webHidden/>
          </w:rPr>
          <w:fldChar w:fldCharType="separate"/>
        </w:r>
        <w:r w:rsidR="00614C02">
          <w:rPr>
            <w:noProof/>
            <w:webHidden/>
          </w:rPr>
          <w:t>10</w:t>
        </w:r>
        <w:r w:rsidR="00584CB8">
          <w:rPr>
            <w:noProof/>
            <w:webHidden/>
          </w:rPr>
          <w:fldChar w:fldCharType="end"/>
        </w:r>
      </w:hyperlink>
    </w:p>
    <w:p w14:paraId="48731C7B" w14:textId="77777777" w:rsidR="00584CB8" w:rsidRDefault="00BA54B5">
      <w:pPr>
        <w:pStyle w:val="TOC2"/>
        <w:rPr>
          <w:rFonts w:asciiTheme="minorHAnsi" w:eastAsiaTheme="minorEastAsia" w:hAnsiTheme="minorHAnsi" w:cstheme="minorBidi"/>
          <w:bCs w:val="0"/>
          <w:noProof/>
          <w:szCs w:val="22"/>
          <w:lang w:eastAsia="en-GB"/>
        </w:rPr>
      </w:pPr>
      <w:hyperlink w:anchor="_Toc306783966" w:history="1">
        <w:r w:rsidR="00584CB8" w:rsidRPr="00DF2F2D">
          <w:rPr>
            <w:rStyle w:val="Hyperlink"/>
            <w:noProof/>
          </w:rPr>
          <w:t>4.1</w:t>
        </w:r>
        <w:r w:rsidR="00584CB8">
          <w:rPr>
            <w:rFonts w:asciiTheme="minorHAnsi" w:eastAsiaTheme="minorEastAsia" w:hAnsiTheme="minorHAnsi" w:cstheme="minorBidi"/>
            <w:bCs w:val="0"/>
            <w:noProof/>
            <w:szCs w:val="22"/>
            <w:lang w:eastAsia="en-GB"/>
          </w:rPr>
          <w:tab/>
        </w:r>
        <w:r w:rsidR="00584CB8" w:rsidRPr="00DF2F2D">
          <w:rPr>
            <w:rStyle w:val="Hyperlink"/>
            <w:noProof/>
          </w:rPr>
          <w:t>Course Instructors</w:t>
        </w:r>
        <w:r w:rsidR="00584CB8">
          <w:rPr>
            <w:noProof/>
            <w:webHidden/>
          </w:rPr>
          <w:tab/>
        </w:r>
        <w:r w:rsidR="00584CB8">
          <w:rPr>
            <w:noProof/>
            <w:webHidden/>
          </w:rPr>
          <w:fldChar w:fldCharType="begin"/>
        </w:r>
        <w:r w:rsidR="00584CB8">
          <w:rPr>
            <w:noProof/>
            <w:webHidden/>
          </w:rPr>
          <w:instrText xml:space="preserve"> PAGEREF _Toc306783966 \h </w:instrText>
        </w:r>
        <w:r w:rsidR="00584CB8">
          <w:rPr>
            <w:noProof/>
            <w:webHidden/>
          </w:rPr>
        </w:r>
        <w:r w:rsidR="00584CB8">
          <w:rPr>
            <w:noProof/>
            <w:webHidden/>
          </w:rPr>
          <w:fldChar w:fldCharType="separate"/>
        </w:r>
        <w:r w:rsidR="00614C02">
          <w:rPr>
            <w:noProof/>
            <w:webHidden/>
          </w:rPr>
          <w:t>10</w:t>
        </w:r>
        <w:r w:rsidR="00584CB8">
          <w:rPr>
            <w:noProof/>
            <w:webHidden/>
          </w:rPr>
          <w:fldChar w:fldCharType="end"/>
        </w:r>
      </w:hyperlink>
    </w:p>
    <w:p w14:paraId="03186CF5" w14:textId="77777777" w:rsidR="00584CB8" w:rsidRDefault="00BA54B5">
      <w:pPr>
        <w:pStyle w:val="TOC2"/>
        <w:rPr>
          <w:rFonts w:asciiTheme="minorHAnsi" w:eastAsiaTheme="minorEastAsia" w:hAnsiTheme="minorHAnsi" w:cstheme="minorBidi"/>
          <w:bCs w:val="0"/>
          <w:noProof/>
          <w:szCs w:val="22"/>
          <w:lang w:eastAsia="en-GB"/>
        </w:rPr>
      </w:pPr>
      <w:hyperlink w:anchor="_Toc306783967" w:history="1">
        <w:r w:rsidR="00584CB8" w:rsidRPr="00DF2F2D">
          <w:rPr>
            <w:rStyle w:val="Hyperlink"/>
            <w:noProof/>
          </w:rPr>
          <w:t>4.2</w:t>
        </w:r>
        <w:r w:rsidR="00584CB8">
          <w:rPr>
            <w:rFonts w:asciiTheme="minorHAnsi" w:eastAsiaTheme="minorEastAsia" w:hAnsiTheme="minorHAnsi" w:cstheme="minorBidi"/>
            <w:bCs w:val="0"/>
            <w:noProof/>
            <w:szCs w:val="22"/>
            <w:lang w:eastAsia="en-GB"/>
          </w:rPr>
          <w:tab/>
        </w:r>
        <w:r w:rsidR="00584CB8" w:rsidRPr="00DF2F2D">
          <w:rPr>
            <w:rStyle w:val="Hyperlink"/>
            <w:noProof/>
          </w:rPr>
          <w:t>Course Supervisors</w:t>
        </w:r>
        <w:r w:rsidR="00584CB8">
          <w:rPr>
            <w:noProof/>
            <w:webHidden/>
          </w:rPr>
          <w:tab/>
        </w:r>
        <w:r w:rsidR="00584CB8">
          <w:rPr>
            <w:noProof/>
            <w:webHidden/>
          </w:rPr>
          <w:fldChar w:fldCharType="begin"/>
        </w:r>
        <w:r w:rsidR="00584CB8">
          <w:rPr>
            <w:noProof/>
            <w:webHidden/>
          </w:rPr>
          <w:instrText xml:space="preserve"> PAGEREF _Toc306783967 \h </w:instrText>
        </w:r>
        <w:r w:rsidR="00584CB8">
          <w:rPr>
            <w:noProof/>
            <w:webHidden/>
          </w:rPr>
        </w:r>
        <w:r w:rsidR="00584CB8">
          <w:rPr>
            <w:noProof/>
            <w:webHidden/>
          </w:rPr>
          <w:fldChar w:fldCharType="separate"/>
        </w:r>
        <w:r w:rsidR="00614C02">
          <w:rPr>
            <w:noProof/>
            <w:webHidden/>
          </w:rPr>
          <w:t>11</w:t>
        </w:r>
        <w:r w:rsidR="00584CB8">
          <w:rPr>
            <w:noProof/>
            <w:webHidden/>
          </w:rPr>
          <w:fldChar w:fldCharType="end"/>
        </w:r>
      </w:hyperlink>
    </w:p>
    <w:p w14:paraId="5B18B76A" w14:textId="77777777" w:rsidR="00584CB8" w:rsidRDefault="00BA54B5">
      <w:pPr>
        <w:pStyle w:val="TOC1"/>
        <w:rPr>
          <w:rFonts w:asciiTheme="minorHAnsi" w:eastAsiaTheme="minorEastAsia" w:hAnsiTheme="minorHAnsi" w:cstheme="minorBidi"/>
          <w:b w:val="0"/>
          <w:bCs w:val="0"/>
          <w:caps w:val="0"/>
          <w:noProof/>
          <w:szCs w:val="22"/>
          <w:lang w:eastAsia="en-GB"/>
        </w:rPr>
      </w:pPr>
      <w:hyperlink w:anchor="_Toc306783968" w:history="1">
        <w:r w:rsidR="00584CB8" w:rsidRPr="00DF2F2D">
          <w:rPr>
            <w:rStyle w:val="Hyperlink"/>
            <w:noProof/>
          </w:rPr>
          <w:t>5</w:t>
        </w:r>
        <w:r w:rsidR="00584CB8">
          <w:rPr>
            <w:rFonts w:asciiTheme="minorHAnsi" w:eastAsiaTheme="minorEastAsia" w:hAnsiTheme="minorHAnsi" w:cstheme="minorBidi"/>
            <w:b w:val="0"/>
            <w:bCs w:val="0"/>
            <w:caps w:val="0"/>
            <w:noProof/>
            <w:szCs w:val="22"/>
            <w:lang w:eastAsia="en-GB"/>
          </w:rPr>
          <w:tab/>
        </w:r>
        <w:r w:rsidR="00584CB8" w:rsidRPr="00DF2F2D">
          <w:rPr>
            <w:rStyle w:val="Hyperlink"/>
            <w:noProof/>
          </w:rPr>
          <w:t>TEACHING FACILITIES AND EQUIPMENT</w:t>
        </w:r>
        <w:r w:rsidR="00584CB8">
          <w:rPr>
            <w:noProof/>
            <w:webHidden/>
          </w:rPr>
          <w:tab/>
        </w:r>
        <w:r w:rsidR="00584CB8">
          <w:rPr>
            <w:noProof/>
            <w:webHidden/>
          </w:rPr>
          <w:fldChar w:fldCharType="begin"/>
        </w:r>
        <w:r w:rsidR="00584CB8">
          <w:rPr>
            <w:noProof/>
            <w:webHidden/>
          </w:rPr>
          <w:instrText xml:space="preserve"> PAGEREF _Toc306783968 \h </w:instrText>
        </w:r>
        <w:r w:rsidR="00584CB8">
          <w:rPr>
            <w:noProof/>
            <w:webHidden/>
          </w:rPr>
        </w:r>
        <w:r w:rsidR="00584CB8">
          <w:rPr>
            <w:noProof/>
            <w:webHidden/>
          </w:rPr>
          <w:fldChar w:fldCharType="separate"/>
        </w:r>
        <w:r w:rsidR="00614C02">
          <w:rPr>
            <w:noProof/>
            <w:webHidden/>
          </w:rPr>
          <w:t>11</w:t>
        </w:r>
        <w:r w:rsidR="00584CB8">
          <w:rPr>
            <w:noProof/>
            <w:webHidden/>
          </w:rPr>
          <w:fldChar w:fldCharType="end"/>
        </w:r>
      </w:hyperlink>
    </w:p>
    <w:p w14:paraId="5E413121" w14:textId="77777777" w:rsidR="00584CB8" w:rsidRDefault="00BA54B5">
      <w:pPr>
        <w:pStyle w:val="TOC1"/>
        <w:rPr>
          <w:rFonts w:asciiTheme="minorHAnsi" w:eastAsiaTheme="minorEastAsia" w:hAnsiTheme="minorHAnsi" w:cstheme="minorBidi"/>
          <w:b w:val="0"/>
          <w:bCs w:val="0"/>
          <w:caps w:val="0"/>
          <w:noProof/>
          <w:szCs w:val="22"/>
          <w:lang w:eastAsia="en-GB"/>
        </w:rPr>
      </w:pPr>
      <w:hyperlink w:anchor="_Toc306783969" w:history="1">
        <w:r w:rsidR="00584CB8" w:rsidRPr="00DF2F2D">
          <w:rPr>
            <w:rStyle w:val="Hyperlink"/>
            <w:noProof/>
          </w:rPr>
          <w:t>PART D – GUIDELINES FOR INSTRUCTORS</w:t>
        </w:r>
        <w:r w:rsidR="00584CB8">
          <w:rPr>
            <w:noProof/>
            <w:webHidden/>
          </w:rPr>
          <w:tab/>
        </w:r>
        <w:r w:rsidR="00584CB8">
          <w:rPr>
            <w:noProof/>
            <w:webHidden/>
          </w:rPr>
          <w:fldChar w:fldCharType="begin"/>
        </w:r>
        <w:r w:rsidR="00584CB8">
          <w:rPr>
            <w:noProof/>
            <w:webHidden/>
          </w:rPr>
          <w:instrText xml:space="preserve"> PAGEREF _Toc306783969 \h </w:instrText>
        </w:r>
        <w:r w:rsidR="00584CB8">
          <w:rPr>
            <w:noProof/>
            <w:webHidden/>
          </w:rPr>
        </w:r>
        <w:r w:rsidR="00584CB8">
          <w:rPr>
            <w:noProof/>
            <w:webHidden/>
          </w:rPr>
          <w:fldChar w:fldCharType="separate"/>
        </w:r>
        <w:r w:rsidR="00614C02">
          <w:rPr>
            <w:noProof/>
            <w:webHidden/>
          </w:rPr>
          <w:t>12</w:t>
        </w:r>
        <w:r w:rsidR="00584CB8">
          <w:rPr>
            <w:noProof/>
            <w:webHidden/>
          </w:rPr>
          <w:fldChar w:fldCharType="end"/>
        </w:r>
      </w:hyperlink>
    </w:p>
    <w:p w14:paraId="0606A4BF" w14:textId="77777777" w:rsidR="00584CB8" w:rsidRDefault="00BA54B5">
      <w:pPr>
        <w:pStyle w:val="TOC1"/>
        <w:rPr>
          <w:rFonts w:asciiTheme="minorHAnsi" w:eastAsiaTheme="minorEastAsia" w:hAnsiTheme="minorHAnsi" w:cstheme="minorBidi"/>
          <w:b w:val="0"/>
          <w:bCs w:val="0"/>
          <w:caps w:val="0"/>
          <w:noProof/>
          <w:szCs w:val="22"/>
          <w:lang w:eastAsia="en-GB"/>
        </w:rPr>
      </w:pPr>
      <w:hyperlink w:anchor="_Toc306783970" w:history="1">
        <w:r w:rsidR="00584CB8" w:rsidRPr="00DF2F2D">
          <w:rPr>
            <w:rStyle w:val="Hyperlink"/>
            <w:noProof/>
          </w:rPr>
          <w:t>PART E – COURSE MODULES</w:t>
        </w:r>
        <w:r w:rsidR="00584CB8">
          <w:rPr>
            <w:noProof/>
            <w:webHidden/>
          </w:rPr>
          <w:tab/>
        </w:r>
        <w:r w:rsidR="00584CB8">
          <w:rPr>
            <w:noProof/>
            <w:webHidden/>
          </w:rPr>
          <w:fldChar w:fldCharType="begin"/>
        </w:r>
        <w:r w:rsidR="00584CB8">
          <w:rPr>
            <w:noProof/>
            <w:webHidden/>
          </w:rPr>
          <w:instrText xml:space="preserve"> PAGEREF _Toc306783970 \h </w:instrText>
        </w:r>
        <w:r w:rsidR="00584CB8">
          <w:rPr>
            <w:noProof/>
            <w:webHidden/>
          </w:rPr>
        </w:r>
        <w:r w:rsidR="00584CB8">
          <w:rPr>
            <w:noProof/>
            <w:webHidden/>
          </w:rPr>
          <w:fldChar w:fldCharType="separate"/>
        </w:r>
        <w:r w:rsidR="00614C02">
          <w:rPr>
            <w:noProof/>
            <w:webHidden/>
          </w:rPr>
          <w:t>15</w:t>
        </w:r>
        <w:r w:rsidR="00584CB8">
          <w:rPr>
            <w:noProof/>
            <w:webHidden/>
          </w:rPr>
          <w:fldChar w:fldCharType="end"/>
        </w:r>
      </w:hyperlink>
    </w:p>
    <w:p w14:paraId="47EADA20" w14:textId="77777777" w:rsidR="00584CB8" w:rsidRDefault="00BA54B5">
      <w:pPr>
        <w:pStyle w:val="TOC1"/>
        <w:rPr>
          <w:rFonts w:asciiTheme="minorHAnsi" w:eastAsiaTheme="minorEastAsia" w:hAnsiTheme="minorHAnsi" w:cstheme="minorBidi"/>
          <w:b w:val="0"/>
          <w:bCs w:val="0"/>
          <w:caps w:val="0"/>
          <w:noProof/>
          <w:szCs w:val="22"/>
          <w:lang w:eastAsia="en-GB"/>
        </w:rPr>
      </w:pPr>
      <w:hyperlink w:anchor="_Toc306783971" w:history="1">
        <w:r w:rsidR="00584CB8" w:rsidRPr="00DF2F2D">
          <w:rPr>
            <w:rStyle w:val="Hyperlink"/>
            <w:noProof/>
          </w:rPr>
          <w:t>MODULE 1 – INTERNATIONAL CONVENTIONS AND AUTHORITIES</w:t>
        </w:r>
        <w:r w:rsidR="00584CB8">
          <w:rPr>
            <w:noProof/>
            <w:webHidden/>
          </w:rPr>
          <w:tab/>
        </w:r>
        <w:r w:rsidR="00584CB8">
          <w:rPr>
            <w:noProof/>
            <w:webHidden/>
          </w:rPr>
          <w:fldChar w:fldCharType="begin"/>
        </w:r>
        <w:r w:rsidR="00584CB8">
          <w:rPr>
            <w:noProof/>
            <w:webHidden/>
          </w:rPr>
          <w:instrText xml:space="preserve"> PAGEREF _Toc306783971 \h </w:instrText>
        </w:r>
        <w:r w:rsidR="00584CB8">
          <w:rPr>
            <w:noProof/>
            <w:webHidden/>
          </w:rPr>
        </w:r>
        <w:r w:rsidR="00584CB8">
          <w:rPr>
            <w:noProof/>
            <w:webHidden/>
          </w:rPr>
          <w:fldChar w:fldCharType="separate"/>
        </w:r>
        <w:r w:rsidR="00614C02">
          <w:rPr>
            <w:noProof/>
            <w:webHidden/>
          </w:rPr>
          <w:t>16</w:t>
        </w:r>
        <w:r w:rsidR="00584CB8">
          <w:rPr>
            <w:noProof/>
            <w:webHidden/>
          </w:rPr>
          <w:fldChar w:fldCharType="end"/>
        </w:r>
      </w:hyperlink>
    </w:p>
    <w:p w14:paraId="17BED3F2" w14:textId="77777777" w:rsidR="00584CB8" w:rsidRDefault="00BA54B5">
      <w:pPr>
        <w:pStyle w:val="TOC1"/>
        <w:rPr>
          <w:rFonts w:asciiTheme="minorHAnsi" w:eastAsiaTheme="minorEastAsia" w:hAnsiTheme="minorHAnsi" w:cstheme="minorBidi"/>
          <w:b w:val="0"/>
          <w:bCs w:val="0"/>
          <w:caps w:val="0"/>
          <w:noProof/>
          <w:szCs w:val="22"/>
          <w:lang w:eastAsia="en-GB"/>
        </w:rPr>
      </w:pPr>
      <w:hyperlink w:anchor="_Toc306783972" w:history="1">
        <w:r w:rsidR="00584CB8" w:rsidRPr="00DF2F2D">
          <w:rPr>
            <w:rStyle w:val="Hyperlink"/>
            <w:noProof/>
          </w:rPr>
          <w:t>MODULE 2 – THE NAVIGATION ENVIRONMENT</w:t>
        </w:r>
        <w:r w:rsidR="00584CB8">
          <w:rPr>
            <w:noProof/>
            <w:webHidden/>
          </w:rPr>
          <w:tab/>
        </w:r>
        <w:r w:rsidR="00584CB8">
          <w:rPr>
            <w:noProof/>
            <w:webHidden/>
          </w:rPr>
          <w:fldChar w:fldCharType="begin"/>
        </w:r>
        <w:r w:rsidR="00584CB8">
          <w:rPr>
            <w:noProof/>
            <w:webHidden/>
          </w:rPr>
          <w:instrText xml:space="preserve"> PAGEREF _Toc306783972 \h </w:instrText>
        </w:r>
        <w:r w:rsidR="00584CB8">
          <w:rPr>
            <w:noProof/>
            <w:webHidden/>
          </w:rPr>
        </w:r>
        <w:r w:rsidR="00584CB8">
          <w:rPr>
            <w:noProof/>
            <w:webHidden/>
          </w:rPr>
          <w:fldChar w:fldCharType="separate"/>
        </w:r>
        <w:r w:rsidR="00614C02">
          <w:rPr>
            <w:noProof/>
            <w:webHidden/>
          </w:rPr>
          <w:t>18</w:t>
        </w:r>
        <w:r w:rsidR="00584CB8">
          <w:rPr>
            <w:noProof/>
            <w:webHidden/>
          </w:rPr>
          <w:fldChar w:fldCharType="end"/>
        </w:r>
      </w:hyperlink>
    </w:p>
    <w:p w14:paraId="0ED5A7FC" w14:textId="77777777" w:rsidR="00584CB8" w:rsidRDefault="00BA54B5">
      <w:pPr>
        <w:pStyle w:val="TOC1"/>
        <w:rPr>
          <w:rFonts w:asciiTheme="minorHAnsi" w:eastAsiaTheme="minorEastAsia" w:hAnsiTheme="minorHAnsi" w:cstheme="minorBidi"/>
          <w:b w:val="0"/>
          <w:bCs w:val="0"/>
          <w:caps w:val="0"/>
          <w:noProof/>
          <w:szCs w:val="22"/>
          <w:lang w:eastAsia="en-GB"/>
        </w:rPr>
      </w:pPr>
      <w:hyperlink w:anchor="_Toc306783973" w:history="1">
        <w:r w:rsidR="00584CB8" w:rsidRPr="00DF2F2D">
          <w:rPr>
            <w:rStyle w:val="Hyperlink"/>
            <w:noProof/>
          </w:rPr>
          <w:t>MODULE 3 –MANAGEMENT OF ATON SERVICE PROVISION</w:t>
        </w:r>
        <w:r w:rsidR="00584CB8">
          <w:rPr>
            <w:noProof/>
            <w:webHidden/>
          </w:rPr>
          <w:tab/>
        </w:r>
        <w:r w:rsidR="00584CB8">
          <w:rPr>
            <w:noProof/>
            <w:webHidden/>
          </w:rPr>
          <w:fldChar w:fldCharType="begin"/>
        </w:r>
        <w:r w:rsidR="00584CB8">
          <w:rPr>
            <w:noProof/>
            <w:webHidden/>
          </w:rPr>
          <w:instrText xml:space="preserve"> PAGEREF _Toc306783973 \h </w:instrText>
        </w:r>
        <w:r w:rsidR="00584CB8">
          <w:rPr>
            <w:noProof/>
            <w:webHidden/>
          </w:rPr>
        </w:r>
        <w:r w:rsidR="00584CB8">
          <w:rPr>
            <w:noProof/>
            <w:webHidden/>
          </w:rPr>
          <w:fldChar w:fldCharType="separate"/>
        </w:r>
        <w:r w:rsidR="00614C02">
          <w:rPr>
            <w:noProof/>
            <w:webHidden/>
          </w:rPr>
          <w:t>20</w:t>
        </w:r>
        <w:r w:rsidR="00584CB8">
          <w:rPr>
            <w:noProof/>
            <w:webHidden/>
          </w:rPr>
          <w:fldChar w:fldCharType="end"/>
        </w:r>
      </w:hyperlink>
    </w:p>
    <w:p w14:paraId="359A2372" w14:textId="77777777" w:rsidR="00584CB8" w:rsidRDefault="00BA54B5">
      <w:pPr>
        <w:pStyle w:val="TOC1"/>
        <w:rPr>
          <w:rFonts w:asciiTheme="minorHAnsi" w:eastAsiaTheme="minorEastAsia" w:hAnsiTheme="minorHAnsi" w:cstheme="minorBidi"/>
          <w:b w:val="0"/>
          <w:bCs w:val="0"/>
          <w:caps w:val="0"/>
          <w:noProof/>
          <w:szCs w:val="22"/>
          <w:lang w:eastAsia="en-GB"/>
        </w:rPr>
      </w:pPr>
      <w:hyperlink w:anchor="_Toc306783974" w:history="1">
        <w:r w:rsidR="00584CB8" w:rsidRPr="00DF2F2D">
          <w:rPr>
            <w:rStyle w:val="Hyperlink"/>
            <w:noProof/>
          </w:rPr>
          <w:t>MODULE 4 – TECHNICAL ISSUES - WORKSHOP</w:t>
        </w:r>
        <w:r w:rsidR="00584CB8">
          <w:rPr>
            <w:noProof/>
            <w:webHidden/>
          </w:rPr>
          <w:tab/>
        </w:r>
        <w:r w:rsidR="00584CB8">
          <w:rPr>
            <w:noProof/>
            <w:webHidden/>
          </w:rPr>
          <w:fldChar w:fldCharType="begin"/>
        </w:r>
        <w:r w:rsidR="00584CB8">
          <w:rPr>
            <w:noProof/>
            <w:webHidden/>
          </w:rPr>
          <w:instrText xml:space="preserve"> PAGEREF _Toc306783974 \h </w:instrText>
        </w:r>
        <w:r w:rsidR="00584CB8">
          <w:rPr>
            <w:noProof/>
            <w:webHidden/>
          </w:rPr>
        </w:r>
        <w:r w:rsidR="00584CB8">
          <w:rPr>
            <w:noProof/>
            <w:webHidden/>
          </w:rPr>
          <w:fldChar w:fldCharType="separate"/>
        </w:r>
        <w:r w:rsidR="00614C02">
          <w:rPr>
            <w:noProof/>
            <w:webHidden/>
          </w:rPr>
          <w:t>22</w:t>
        </w:r>
        <w:r w:rsidR="00584CB8">
          <w:rPr>
            <w:noProof/>
            <w:webHidden/>
          </w:rPr>
          <w:fldChar w:fldCharType="end"/>
        </w:r>
      </w:hyperlink>
    </w:p>
    <w:p w14:paraId="754EAF64" w14:textId="77777777" w:rsidR="00DC1CA6" w:rsidRPr="00304B67" w:rsidRDefault="00FB1EAE" w:rsidP="00380C7B">
      <w:pPr>
        <w:rPr>
          <w:rFonts w:cs="Arial"/>
        </w:rPr>
      </w:pPr>
      <w:r w:rsidRPr="00304B67">
        <w:rPr>
          <w:rFonts w:cs="Arial"/>
          <w:b/>
          <w:bCs/>
          <w:caps/>
        </w:rPr>
        <w:fldChar w:fldCharType="end"/>
      </w:r>
    </w:p>
    <w:p w14:paraId="66AB8D81" w14:textId="77777777" w:rsidR="00986D5A" w:rsidRPr="00304B67" w:rsidRDefault="00986D5A" w:rsidP="00986D5A">
      <w:pPr>
        <w:pStyle w:val="Title"/>
      </w:pPr>
      <w:bookmarkStart w:id="4" w:name="_Toc306783946"/>
      <w:r w:rsidRPr="00304B67">
        <w:t>Index of Tables</w:t>
      </w:r>
      <w:bookmarkEnd w:id="4"/>
    </w:p>
    <w:p w14:paraId="5E608991" w14:textId="77777777" w:rsidR="00584CB8" w:rsidRDefault="00FB1EAE">
      <w:pPr>
        <w:pStyle w:val="TableofFigures"/>
        <w:rPr>
          <w:rFonts w:asciiTheme="minorHAnsi" w:eastAsiaTheme="minorEastAsia" w:hAnsiTheme="minorHAnsi" w:cstheme="minorBidi"/>
          <w:noProof/>
          <w:szCs w:val="22"/>
          <w:lang w:eastAsia="en-GB"/>
        </w:rPr>
      </w:pPr>
      <w:r w:rsidRPr="00304B67">
        <w:rPr>
          <w:rFonts w:cs="Arial"/>
        </w:rPr>
        <w:fldChar w:fldCharType="begin"/>
      </w:r>
      <w:r w:rsidR="00986D5A" w:rsidRPr="00304B67">
        <w:rPr>
          <w:rFonts w:cs="Arial"/>
        </w:rPr>
        <w:instrText xml:space="preserve"> TOC \h \z \t "Table_#" \c </w:instrText>
      </w:r>
      <w:r w:rsidRPr="00304B67">
        <w:rPr>
          <w:rFonts w:cs="Arial"/>
        </w:rPr>
        <w:fldChar w:fldCharType="separate"/>
      </w:r>
      <w:hyperlink w:anchor="_Toc306783975" w:history="1">
        <w:r w:rsidR="00584CB8" w:rsidRPr="008D1502">
          <w:rPr>
            <w:rStyle w:val="Hyperlink"/>
            <w:noProof/>
          </w:rPr>
          <w:t>Table 1</w:t>
        </w:r>
        <w:r w:rsidR="00584CB8">
          <w:rPr>
            <w:rFonts w:asciiTheme="minorHAnsi" w:eastAsiaTheme="minorEastAsia" w:hAnsiTheme="minorHAnsi" w:cstheme="minorBidi"/>
            <w:noProof/>
            <w:szCs w:val="22"/>
            <w:lang w:eastAsia="en-GB"/>
          </w:rPr>
          <w:tab/>
        </w:r>
        <w:r w:rsidR="00584CB8" w:rsidRPr="008D1502">
          <w:rPr>
            <w:rStyle w:val="Hyperlink"/>
            <w:rFonts w:cs="Arial"/>
            <w:noProof/>
          </w:rPr>
          <w:t>Levels of Competence for Level 1+ Senior Managers</w:t>
        </w:r>
        <w:r w:rsidR="00584CB8">
          <w:rPr>
            <w:noProof/>
            <w:webHidden/>
          </w:rPr>
          <w:tab/>
        </w:r>
        <w:r w:rsidR="00584CB8">
          <w:rPr>
            <w:noProof/>
            <w:webHidden/>
          </w:rPr>
          <w:fldChar w:fldCharType="begin"/>
        </w:r>
        <w:r w:rsidR="00584CB8">
          <w:rPr>
            <w:noProof/>
            <w:webHidden/>
          </w:rPr>
          <w:instrText xml:space="preserve"> PAGEREF _Toc306783975 \h </w:instrText>
        </w:r>
        <w:r w:rsidR="00584CB8">
          <w:rPr>
            <w:noProof/>
            <w:webHidden/>
          </w:rPr>
        </w:r>
        <w:r w:rsidR="00584CB8">
          <w:rPr>
            <w:noProof/>
            <w:webHidden/>
          </w:rPr>
          <w:fldChar w:fldCharType="separate"/>
        </w:r>
        <w:r w:rsidR="00614C02">
          <w:rPr>
            <w:noProof/>
            <w:webHidden/>
          </w:rPr>
          <w:t>8</w:t>
        </w:r>
        <w:r w:rsidR="00584CB8">
          <w:rPr>
            <w:noProof/>
            <w:webHidden/>
          </w:rPr>
          <w:fldChar w:fldCharType="end"/>
        </w:r>
      </w:hyperlink>
    </w:p>
    <w:p w14:paraId="388A7B9C" w14:textId="77777777" w:rsidR="00584CB8" w:rsidRDefault="00BA54B5">
      <w:pPr>
        <w:pStyle w:val="TableofFigures"/>
        <w:rPr>
          <w:rFonts w:asciiTheme="minorHAnsi" w:eastAsiaTheme="minorEastAsia" w:hAnsiTheme="minorHAnsi" w:cstheme="minorBidi"/>
          <w:noProof/>
          <w:szCs w:val="22"/>
          <w:lang w:eastAsia="en-GB"/>
        </w:rPr>
      </w:pPr>
      <w:hyperlink w:anchor="_Toc306783976" w:history="1">
        <w:r w:rsidR="00584CB8" w:rsidRPr="008D1502">
          <w:rPr>
            <w:rStyle w:val="Hyperlink"/>
            <w:noProof/>
          </w:rPr>
          <w:t>Table 2</w:t>
        </w:r>
        <w:r w:rsidR="00584CB8">
          <w:rPr>
            <w:rFonts w:asciiTheme="minorHAnsi" w:eastAsiaTheme="minorEastAsia" w:hAnsiTheme="minorHAnsi" w:cstheme="minorBidi"/>
            <w:noProof/>
            <w:szCs w:val="22"/>
            <w:lang w:eastAsia="en-GB"/>
          </w:rPr>
          <w:tab/>
        </w:r>
        <w:r w:rsidR="00584CB8" w:rsidRPr="008D1502">
          <w:rPr>
            <w:rStyle w:val="Hyperlink"/>
            <w:rFonts w:cs="Arial"/>
            <w:noProof/>
          </w:rPr>
          <w:t>Example Course Outline Planning Programme</w:t>
        </w:r>
        <w:r w:rsidR="00584CB8">
          <w:rPr>
            <w:noProof/>
            <w:webHidden/>
          </w:rPr>
          <w:tab/>
        </w:r>
        <w:r w:rsidR="00584CB8">
          <w:rPr>
            <w:noProof/>
            <w:webHidden/>
          </w:rPr>
          <w:fldChar w:fldCharType="begin"/>
        </w:r>
        <w:r w:rsidR="00584CB8">
          <w:rPr>
            <w:noProof/>
            <w:webHidden/>
          </w:rPr>
          <w:instrText xml:space="preserve"> PAGEREF _Toc306783976 \h </w:instrText>
        </w:r>
        <w:r w:rsidR="00584CB8">
          <w:rPr>
            <w:noProof/>
            <w:webHidden/>
          </w:rPr>
        </w:r>
        <w:r w:rsidR="00584CB8">
          <w:rPr>
            <w:noProof/>
            <w:webHidden/>
          </w:rPr>
          <w:fldChar w:fldCharType="separate"/>
        </w:r>
        <w:r w:rsidR="00614C02">
          <w:rPr>
            <w:noProof/>
            <w:webHidden/>
          </w:rPr>
          <w:t>13</w:t>
        </w:r>
        <w:r w:rsidR="00584CB8">
          <w:rPr>
            <w:noProof/>
            <w:webHidden/>
          </w:rPr>
          <w:fldChar w:fldCharType="end"/>
        </w:r>
      </w:hyperlink>
    </w:p>
    <w:p w14:paraId="33B4D3C8" w14:textId="77777777" w:rsidR="00584CB8" w:rsidRDefault="00BA54B5">
      <w:pPr>
        <w:pStyle w:val="TableofFigures"/>
        <w:rPr>
          <w:rFonts w:asciiTheme="minorHAnsi" w:eastAsiaTheme="minorEastAsia" w:hAnsiTheme="minorHAnsi" w:cstheme="minorBidi"/>
          <w:noProof/>
          <w:szCs w:val="22"/>
          <w:lang w:eastAsia="en-GB"/>
        </w:rPr>
      </w:pPr>
      <w:hyperlink w:anchor="_Toc306783977" w:history="1">
        <w:r w:rsidR="00584CB8" w:rsidRPr="008D1502">
          <w:rPr>
            <w:rStyle w:val="Hyperlink"/>
            <w:noProof/>
          </w:rPr>
          <w:t>Table 3</w:t>
        </w:r>
        <w:r w:rsidR="00584CB8">
          <w:rPr>
            <w:rFonts w:asciiTheme="minorHAnsi" w:eastAsiaTheme="minorEastAsia" w:hAnsiTheme="minorHAnsi" w:cstheme="minorBidi"/>
            <w:noProof/>
            <w:szCs w:val="22"/>
            <w:lang w:eastAsia="en-GB"/>
          </w:rPr>
          <w:tab/>
        </w:r>
        <w:r w:rsidR="00584CB8" w:rsidRPr="008D1502">
          <w:rPr>
            <w:rStyle w:val="Hyperlink"/>
            <w:noProof/>
          </w:rPr>
          <w:t>Model Course Outline</w:t>
        </w:r>
        <w:r w:rsidR="00584CB8">
          <w:rPr>
            <w:noProof/>
            <w:webHidden/>
          </w:rPr>
          <w:tab/>
        </w:r>
        <w:r w:rsidR="00584CB8">
          <w:rPr>
            <w:noProof/>
            <w:webHidden/>
          </w:rPr>
          <w:fldChar w:fldCharType="begin"/>
        </w:r>
        <w:r w:rsidR="00584CB8">
          <w:rPr>
            <w:noProof/>
            <w:webHidden/>
          </w:rPr>
          <w:instrText xml:space="preserve"> PAGEREF _Toc306783977 \h </w:instrText>
        </w:r>
        <w:r w:rsidR="00584CB8">
          <w:rPr>
            <w:noProof/>
            <w:webHidden/>
          </w:rPr>
        </w:r>
        <w:r w:rsidR="00584CB8">
          <w:rPr>
            <w:noProof/>
            <w:webHidden/>
          </w:rPr>
          <w:fldChar w:fldCharType="separate"/>
        </w:r>
        <w:r w:rsidR="00614C02">
          <w:rPr>
            <w:noProof/>
            <w:webHidden/>
          </w:rPr>
          <w:t>15</w:t>
        </w:r>
        <w:r w:rsidR="00584CB8">
          <w:rPr>
            <w:noProof/>
            <w:webHidden/>
          </w:rPr>
          <w:fldChar w:fldCharType="end"/>
        </w:r>
      </w:hyperlink>
    </w:p>
    <w:p w14:paraId="3B2D7DC4" w14:textId="77777777" w:rsidR="00584CB8" w:rsidRDefault="00BA54B5">
      <w:pPr>
        <w:pStyle w:val="TableofFigures"/>
        <w:rPr>
          <w:rFonts w:asciiTheme="minorHAnsi" w:eastAsiaTheme="minorEastAsia" w:hAnsiTheme="minorHAnsi" w:cstheme="minorBidi"/>
          <w:noProof/>
          <w:szCs w:val="22"/>
          <w:lang w:eastAsia="en-GB"/>
        </w:rPr>
      </w:pPr>
      <w:hyperlink w:anchor="_Toc306783978" w:history="1">
        <w:r w:rsidR="00584CB8" w:rsidRPr="008D1502">
          <w:rPr>
            <w:rStyle w:val="Hyperlink"/>
            <w:noProof/>
          </w:rPr>
          <w:t>Table 4</w:t>
        </w:r>
        <w:r w:rsidR="00584CB8">
          <w:rPr>
            <w:rFonts w:asciiTheme="minorHAnsi" w:eastAsiaTheme="minorEastAsia" w:hAnsiTheme="minorHAnsi" w:cstheme="minorBidi"/>
            <w:noProof/>
            <w:szCs w:val="22"/>
            <w:lang w:eastAsia="en-GB"/>
          </w:rPr>
          <w:tab/>
        </w:r>
        <w:r w:rsidR="00584CB8" w:rsidRPr="008D1502">
          <w:rPr>
            <w:rStyle w:val="Hyperlink"/>
            <w:rFonts w:cs="Arial"/>
            <w:noProof/>
          </w:rPr>
          <w:t>Detailed Teaching Syllabus Module 1</w:t>
        </w:r>
        <w:r w:rsidR="00584CB8">
          <w:rPr>
            <w:noProof/>
            <w:webHidden/>
          </w:rPr>
          <w:tab/>
        </w:r>
        <w:r w:rsidR="00584CB8">
          <w:rPr>
            <w:noProof/>
            <w:webHidden/>
          </w:rPr>
          <w:fldChar w:fldCharType="begin"/>
        </w:r>
        <w:r w:rsidR="00584CB8">
          <w:rPr>
            <w:noProof/>
            <w:webHidden/>
          </w:rPr>
          <w:instrText xml:space="preserve"> PAGEREF _Toc306783978 \h </w:instrText>
        </w:r>
        <w:r w:rsidR="00584CB8">
          <w:rPr>
            <w:noProof/>
            <w:webHidden/>
          </w:rPr>
        </w:r>
        <w:r w:rsidR="00584CB8">
          <w:rPr>
            <w:noProof/>
            <w:webHidden/>
          </w:rPr>
          <w:fldChar w:fldCharType="separate"/>
        </w:r>
        <w:r w:rsidR="00614C02">
          <w:rPr>
            <w:noProof/>
            <w:webHidden/>
          </w:rPr>
          <w:t>17</w:t>
        </w:r>
        <w:r w:rsidR="00584CB8">
          <w:rPr>
            <w:noProof/>
            <w:webHidden/>
          </w:rPr>
          <w:fldChar w:fldCharType="end"/>
        </w:r>
      </w:hyperlink>
    </w:p>
    <w:p w14:paraId="5B3EA770" w14:textId="77777777" w:rsidR="00584CB8" w:rsidRDefault="00BA54B5">
      <w:pPr>
        <w:pStyle w:val="TableofFigures"/>
        <w:rPr>
          <w:rFonts w:asciiTheme="minorHAnsi" w:eastAsiaTheme="minorEastAsia" w:hAnsiTheme="minorHAnsi" w:cstheme="minorBidi"/>
          <w:noProof/>
          <w:szCs w:val="22"/>
          <w:lang w:eastAsia="en-GB"/>
        </w:rPr>
      </w:pPr>
      <w:hyperlink w:anchor="_Toc306783979" w:history="1">
        <w:r w:rsidR="00584CB8" w:rsidRPr="008D1502">
          <w:rPr>
            <w:rStyle w:val="Hyperlink"/>
            <w:noProof/>
          </w:rPr>
          <w:t>Table 5</w:t>
        </w:r>
        <w:r w:rsidR="00584CB8">
          <w:rPr>
            <w:rFonts w:asciiTheme="minorHAnsi" w:eastAsiaTheme="minorEastAsia" w:hAnsiTheme="minorHAnsi" w:cstheme="minorBidi"/>
            <w:noProof/>
            <w:szCs w:val="22"/>
            <w:lang w:eastAsia="en-GB"/>
          </w:rPr>
          <w:tab/>
        </w:r>
        <w:r w:rsidR="00584CB8" w:rsidRPr="008D1502">
          <w:rPr>
            <w:rStyle w:val="Hyperlink"/>
            <w:noProof/>
          </w:rPr>
          <w:t>Detailed Teaching Syllabus Module 2</w:t>
        </w:r>
        <w:r w:rsidR="00584CB8">
          <w:rPr>
            <w:noProof/>
            <w:webHidden/>
          </w:rPr>
          <w:tab/>
        </w:r>
        <w:r w:rsidR="00584CB8">
          <w:rPr>
            <w:noProof/>
            <w:webHidden/>
          </w:rPr>
          <w:fldChar w:fldCharType="begin"/>
        </w:r>
        <w:r w:rsidR="00584CB8">
          <w:rPr>
            <w:noProof/>
            <w:webHidden/>
          </w:rPr>
          <w:instrText xml:space="preserve"> PAGEREF _Toc306783979 \h </w:instrText>
        </w:r>
        <w:r w:rsidR="00584CB8">
          <w:rPr>
            <w:noProof/>
            <w:webHidden/>
          </w:rPr>
        </w:r>
        <w:r w:rsidR="00584CB8">
          <w:rPr>
            <w:noProof/>
            <w:webHidden/>
          </w:rPr>
          <w:fldChar w:fldCharType="separate"/>
        </w:r>
        <w:r w:rsidR="00614C02">
          <w:rPr>
            <w:noProof/>
            <w:webHidden/>
          </w:rPr>
          <w:t>19</w:t>
        </w:r>
        <w:r w:rsidR="00584CB8">
          <w:rPr>
            <w:noProof/>
            <w:webHidden/>
          </w:rPr>
          <w:fldChar w:fldCharType="end"/>
        </w:r>
      </w:hyperlink>
    </w:p>
    <w:p w14:paraId="0DAA485C" w14:textId="77777777" w:rsidR="00584CB8" w:rsidRDefault="00BA54B5">
      <w:pPr>
        <w:pStyle w:val="TableofFigures"/>
        <w:rPr>
          <w:rFonts w:asciiTheme="minorHAnsi" w:eastAsiaTheme="minorEastAsia" w:hAnsiTheme="minorHAnsi" w:cstheme="minorBidi"/>
          <w:noProof/>
          <w:szCs w:val="22"/>
          <w:lang w:eastAsia="en-GB"/>
        </w:rPr>
      </w:pPr>
      <w:hyperlink w:anchor="_Toc306783980" w:history="1">
        <w:r w:rsidR="00584CB8" w:rsidRPr="008D1502">
          <w:rPr>
            <w:rStyle w:val="Hyperlink"/>
            <w:noProof/>
          </w:rPr>
          <w:t>Table 6</w:t>
        </w:r>
        <w:r w:rsidR="00584CB8">
          <w:rPr>
            <w:rFonts w:asciiTheme="minorHAnsi" w:eastAsiaTheme="minorEastAsia" w:hAnsiTheme="minorHAnsi" w:cstheme="minorBidi"/>
            <w:noProof/>
            <w:szCs w:val="22"/>
            <w:lang w:eastAsia="en-GB"/>
          </w:rPr>
          <w:tab/>
        </w:r>
        <w:r w:rsidR="00584CB8" w:rsidRPr="008D1502">
          <w:rPr>
            <w:rStyle w:val="Hyperlink"/>
            <w:noProof/>
          </w:rPr>
          <w:t>Detailed Teaching Syllabus Module 3</w:t>
        </w:r>
        <w:r w:rsidR="00584CB8">
          <w:rPr>
            <w:noProof/>
            <w:webHidden/>
          </w:rPr>
          <w:tab/>
        </w:r>
        <w:r w:rsidR="00584CB8">
          <w:rPr>
            <w:noProof/>
            <w:webHidden/>
          </w:rPr>
          <w:fldChar w:fldCharType="begin"/>
        </w:r>
        <w:r w:rsidR="00584CB8">
          <w:rPr>
            <w:noProof/>
            <w:webHidden/>
          </w:rPr>
          <w:instrText xml:space="preserve"> PAGEREF _Toc306783980 \h </w:instrText>
        </w:r>
        <w:r w:rsidR="00584CB8">
          <w:rPr>
            <w:noProof/>
            <w:webHidden/>
          </w:rPr>
        </w:r>
        <w:r w:rsidR="00584CB8">
          <w:rPr>
            <w:noProof/>
            <w:webHidden/>
          </w:rPr>
          <w:fldChar w:fldCharType="separate"/>
        </w:r>
        <w:r w:rsidR="00614C02">
          <w:rPr>
            <w:noProof/>
            <w:webHidden/>
          </w:rPr>
          <w:t>21</w:t>
        </w:r>
        <w:r w:rsidR="00584CB8">
          <w:rPr>
            <w:noProof/>
            <w:webHidden/>
          </w:rPr>
          <w:fldChar w:fldCharType="end"/>
        </w:r>
      </w:hyperlink>
    </w:p>
    <w:p w14:paraId="58A6AEA3" w14:textId="77777777" w:rsidR="00986D5A" w:rsidRPr="00304B67" w:rsidRDefault="00FB1EAE" w:rsidP="00380C7B">
      <w:pPr>
        <w:rPr>
          <w:rFonts w:cs="Arial"/>
        </w:rPr>
      </w:pPr>
      <w:r w:rsidRPr="00304B67">
        <w:rPr>
          <w:rFonts w:cs="Arial"/>
        </w:rPr>
        <w:fldChar w:fldCharType="end"/>
      </w:r>
    </w:p>
    <w:p w14:paraId="0D868C6B" w14:textId="77777777" w:rsidR="000748B4" w:rsidRDefault="00460028">
      <w:r w:rsidRPr="00304B67">
        <w:br w:type="page"/>
      </w:r>
    </w:p>
    <w:p w14:paraId="7DC5993E" w14:textId="77777777" w:rsidR="000748B4" w:rsidRDefault="000748B4" w:rsidP="000748B4">
      <w:pPr>
        <w:pStyle w:val="Title"/>
      </w:pPr>
      <w:bookmarkStart w:id="5" w:name="_Toc306783947"/>
      <w:r>
        <w:lastRenderedPageBreak/>
        <w:t>Foreword</w:t>
      </w:r>
      <w:bookmarkEnd w:id="5"/>
    </w:p>
    <w:p w14:paraId="2094DE74" w14:textId="77777777" w:rsidR="000748B4" w:rsidRDefault="000748B4" w:rsidP="000748B4">
      <w:pPr>
        <w:pStyle w:val="BodyText"/>
      </w:pPr>
      <w:r>
        <w:t>The International Association of Marine Aids to Navigation and Lighthouse Authorities (IALA) recognises that training in all aspects of Aids to Navigation (AtoN) service delivery is critical to the consistent provision of that AtoN service.</w:t>
      </w:r>
    </w:p>
    <w:p w14:paraId="0A26D698" w14:textId="77777777" w:rsidR="000748B4" w:rsidRDefault="000748B4" w:rsidP="000748B4">
      <w:pPr>
        <w:pStyle w:val="BodyText"/>
      </w:pPr>
      <w:r>
        <w:t>Taking into account that under the SOLAS Convention, Chapter 5, Regulation 13, paragraph 2; Contracting Governments, mindful of their obligations published by the Intern</w:t>
      </w:r>
      <w:r w:rsidR="003E23A9">
        <w:t xml:space="preserve">ational Maritime Organisation, </w:t>
      </w:r>
      <w:r>
        <w:t>undertake to consider the international recommendations and guidelines when establishing aids to navigation, including recommendations on training and qualification of personnel in charge of AtoN services, IALA has adopted Recommendation E-141 on Standards for Training and Certification of AtoN personnel.</w:t>
      </w:r>
    </w:p>
    <w:p w14:paraId="0F033F84" w14:textId="77777777" w:rsidR="000748B4" w:rsidRDefault="000748B4" w:rsidP="000748B4">
      <w:pPr>
        <w:pStyle w:val="BodyText"/>
      </w:pPr>
      <w:r>
        <w:t xml:space="preserve">Mindful </w:t>
      </w:r>
      <w:commentRangeStart w:id="6"/>
      <w:r>
        <w:t>of the desire to ensure conformance with Recommendation E-141, IALA</w:t>
      </w:r>
      <w:r w:rsidR="00657B12">
        <w:t xml:space="preserve"> </w:t>
      </w:r>
      <w:r w:rsidR="009C7B2E">
        <w:t>is developing</w:t>
      </w:r>
      <w:r>
        <w:t xml:space="preserve"> Guidelines for the Accreditation of AtoN training to be conducted by an Accredited Training Organisation approved by a Competent Authority.</w:t>
      </w:r>
      <w:r>
        <w:rPr>
          <w:rStyle w:val="FootnoteReference"/>
        </w:rPr>
        <w:footnoteReference w:id="1"/>
      </w:r>
      <w:r>
        <w:t xml:space="preserve">  These include accreditation for a model training course for AtoN personnel having Level 1 managerial functions (Model Course E-101/1) and for personnel responsible for Vessel Traffic Services (Model Courses V-103/</w:t>
      </w:r>
      <w:r w:rsidR="009C7B2E">
        <w:t>set</w:t>
      </w:r>
      <w:r>
        <w:t>).</w:t>
      </w:r>
      <w:commentRangeEnd w:id="6"/>
      <w:r w:rsidR="00D85764">
        <w:rPr>
          <w:rStyle w:val="CommentReference"/>
          <w:lang w:eastAsia="de-DE"/>
        </w:rPr>
        <w:commentReference w:id="6"/>
      </w:r>
    </w:p>
    <w:p w14:paraId="0AA86A92" w14:textId="77777777" w:rsidR="000748B4" w:rsidRDefault="000748B4" w:rsidP="000748B4">
      <w:pPr>
        <w:pStyle w:val="BodyText"/>
      </w:pPr>
      <w:r>
        <w:t xml:space="preserve">IALA also noted that senior managers responsible for AtoN service provision and their counterparts within the Competent Authority would benefit from more detailed guidance on the implementation of international recommendations and guidelines for the benefit of all mariners and the preservation of the marine environment. </w:t>
      </w:r>
      <w:r w:rsidR="003E23A9">
        <w:t xml:space="preserve"> </w:t>
      </w:r>
      <w:r>
        <w:t>Designated Model Course Level 1+ (E-1</w:t>
      </w:r>
      <w:r w:rsidR="009C7B2E">
        <w:t>41</w:t>
      </w:r>
      <w:r>
        <w:t xml:space="preserve">/2) is intended to provide specific guidance on the training of those senior personnel. </w:t>
      </w:r>
      <w:r w:rsidR="003E23A9">
        <w:t xml:space="preserve"> </w:t>
      </w:r>
      <w:r>
        <w:t>Assistance in implementing this and other model courses may be obtained through IALA at the following address:</w:t>
      </w:r>
    </w:p>
    <w:p w14:paraId="7A0D1EAE" w14:textId="77777777" w:rsidR="000748B4" w:rsidRDefault="000748B4" w:rsidP="000748B4">
      <w:pPr>
        <w:pStyle w:val="BodyText"/>
      </w:pPr>
    </w:p>
    <w:p w14:paraId="645EE987" w14:textId="77777777" w:rsidR="000748B4" w:rsidRDefault="000748B4" w:rsidP="000748B4">
      <w:pPr>
        <w:pStyle w:val="BodyText"/>
      </w:pPr>
    </w:p>
    <w:p w14:paraId="2831C4AC" w14:textId="77777777" w:rsidR="000748B4" w:rsidRDefault="000748B4" w:rsidP="000748B4">
      <w:pPr>
        <w:pStyle w:val="BodyText"/>
      </w:pPr>
    </w:p>
    <w:p w14:paraId="1852D227" w14:textId="77777777" w:rsidR="000748B4" w:rsidRDefault="000748B4" w:rsidP="000748B4">
      <w:pPr>
        <w:pStyle w:val="BodyText"/>
        <w:tabs>
          <w:tab w:val="left" w:pos="5103"/>
        </w:tabs>
      </w:pPr>
      <w:r>
        <w:t>The Secretary General</w:t>
      </w:r>
    </w:p>
    <w:p w14:paraId="3C54E993" w14:textId="77777777" w:rsidR="000748B4" w:rsidRDefault="000748B4" w:rsidP="000748B4">
      <w:pPr>
        <w:pStyle w:val="BodyText"/>
        <w:tabs>
          <w:tab w:val="left" w:pos="5103"/>
        </w:tabs>
      </w:pPr>
      <w:r>
        <w:t>IALA</w:t>
      </w:r>
      <w:r>
        <w:tab/>
        <w:t>Tel: (+) 33 34 51 70 01</w:t>
      </w:r>
    </w:p>
    <w:p w14:paraId="20918A37" w14:textId="77777777" w:rsidR="000748B4" w:rsidRPr="00657B12" w:rsidRDefault="000748B4" w:rsidP="000748B4">
      <w:pPr>
        <w:pStyle w:val="BodyText"/>
        <w:tabs>
          <w:tab w:val="left" w:pos="5103"/>
        </w:tabs>
        <w:rPr>
          <w:lang w:val="fr-FR"/>
        </w:rPr>
      </w:pPr>
      <w:r w:rsidRPr="00657B12">
        <w:rPr>
          <w:lang w:val="fr-FR"/>
        </w:rPr>
        <w:t xml:space="preserve">10 rue des </w:t>
      </w:r>
      <w:proofErr w:type="spellStart"/>
      <w:r w:rsidRPr="00657B12">
        <w:rPr>
          <w:lang w:val="fr-FR"/>
        </w:rPr>
        <w:t>Gaudines</w:t>
      </w:r>
      <w:proofErr w:type="spellEnd"/>
      <w:r w:rsidRPr="00657B12">
        <w:rPr>
          <w:lang w:val="fr-FR"/>
        </w:rPr>
        <w:t>,</w:t>
      </w:r>
      <w:r w:rsidRPr="00657B12">
        <w:rPr>
          <w:lang w:val="fr-FR"/>
        </w:rPr>
        <w:tab/>
        <w:t>Fax: (+) 33 34 51 82 05</w:t>
      </w:r>
    </w:p>
    <w:p w14:paraId="0A702358" w14:textId="77777777" w:rsidR="000748B4" w:rsidRPr="009C7B2E" w:rsidRDefault="000748B4" w:rsidP="000748B4">
      <w:pPr>
        <w:pStyle w:val="BodyText"/>
        <w:tabs>
          <w:tab w:val="left" w:pos="5103"/>
        </w:tabs>
        <w:rPr>
          <w:lang w:val="fr-FR"/>
        </w:rPr>
      </w:pPr>
      <w:r w:rsidRPr="009C7B2E">
        <w:rPr>
          <w:lang w:val="fr-FR"/>
        </w:rPr>
        <w:t>78100 Saint Germain-en-Laye</w:t>
      </w:r>
      <w:r w:rsidRPr="009C7B2E">
        <w:rPr>
          <w:lang w:val="fr-FR"/>
        </w:rPr>
        <w:tab/>
        <w:t xml:space="preserve">e-mail: </w:t>
      </w:r>
      <w:del w:id="7" w:author="Mike Hadley" w:date="2011-10-20T14:52:00Z">
        <w:r w:rsidR="00851350" w:rsidDel="00E4560B">
          <w:fldChar w:fldCharType="begin"/>
        </w:r>
        <w:r w:rsidR="00851350" w:rsidDel="00E4560B">
          <w:delInstrText xml:space="preserve"> HYPERLINK "mailto:iala-aism@wanadoo.fr" </w:delInstrText>
        </w:r>
        <w:r w:rsidR="00851350" w:rsidDel="00E4560B">
          <w:fldChar w:fldCharType="separate"/>
        </w:r>
        <w:r w:rsidRPr="009C7B2E" w:rsidDel="00E4560B">
          <w:rPr>
            <w:rStyle w:val="Hyperlink"/>
            <w:lang w:val="fr-FR"/>
          </w:rPr>
          <w:delText>iala-aism@wanadoo.fr</w:delText>
        </w:r>
        <w:r w:rsidR="00851350" w:rsidDel="00E4560B">
          <w:rPr>
            <w:rStyle w:val="Hyperlink"/>
            <w:lang w:val="fr-FR"/>
          </w:rPr>
          <w:fldChar w:fldCharType="end"/>
        </w:r>
      </w:del>
      <w:r w:rsidR="00E4560B">
        <w:rPr>
          <w:lang w:val="fr-FR"/>
        </w:rPr>
        <w:fldChar w:fldCharType="begin"/>
      </w:r>
      <w:r w:rsidR="00E4560B">
        <w:rPr>
          <w:lang w:val="fr-FR"/>
        </w:rPr>
        <w:instrText xml:space="preserve"> HYPERLINK "mailto:</w:instrText>
      </w:r>
      <w:r w:rsidR="00E4560B" w:rsidRPr="00E4560B">
        <w:rPr>
          <w:lang w:val="fr-FR"/>
        </w:rPr>
        <w:instrText>con</w:instrText>
      </w:r>
      <w:r w:rsidR="00E4560B">
        <w:rPr>
          <w:lang w:val="fr-FR"/>
        </w:rPr>
        <w:instrText xml:space="preserve">tact@iala-aism.org" </w:instrText>
      </w:r>
      <w:r w:rsidR="00E4560B">
        <w:rPr>
          <w:lang w:val="fr-FR"/>
        </w:rPr>
        <w:fldChar w:fldCharType="separate"/>
      </w:r>
      <w:ins w:id="8" w:author="Mike Hadley" w:date="2011-10-20T14:52:00Z">
        <w:r w:rsidR="00E4560B" w:rsidRPr="00E4560B">
          <w:rPr>
            <w:rStyle w:val="Hyperlink"/>
            <w:lang w:val="fr-FR"/>
          </w:rPr>
          <w:t>con</w:t>
        </w:r>
        <w:r w:rsidR="00E4560B" w:rsidRPr="00DD6765">
          <w:rPr>
            <w:rStyle w:val="Hyperlink"/>
            <w:lang w:val="fr-FR"/>
          </w:rPr>
          <w:t>tact@iala-aism.org</w:t>
        </w:r>
        <w:r w:rsidR="00E4560B">
          <w:rPr>
            <w:lang w:val="fr-FR"/>
          </w:rPr>
          <w:fldChar w:fldCharType="end"/>
        </w:r>
        <w:r w:rsidR="00E4560B">
          <w:rPr>
            <w:lang w:val="fr-FR"/>
          </w:rPr>
          <w:t xml:space="preserve"> </w:t>
        </w:r>
      </w:ins>
    </w:p>
    <w:p w14:paraId="0B08A5C3" w14:textId="77777777" w:rsidR="000748B4" w:rsidRPr="00657B12" w:rsidRDefault="000748B4" w:rsidP="000748B4">
      <w:pPr>
        <w:pStyle w:val="BodyText"/>
        <w:tabs>
          <w:tab w:val="left" w:pos="5103"/>
        </w:tabs>
        <w:rPr>
          <w:lang w:val="fr-FR"/>
        </w:rPr>
      </w:pPr>
      <w:r w:rsidRPr="00657B12">
        <w:rPr>
          <w:lang w:val="fr-FR"/>
        </w:rPr>
        <w:t>France</w:t>
      </w:r>
      <w:r w:rsidRPr="00657B12">
        <w:rPr>
          <w:lang w:val="fr-FR"/>
        </w:rPr>
        <w:tab/>
        <w:t xml:space="preserve">internet: </w:t>
      </w:r>
      <w:hyperlink r:id="rId13" w:history="1">
        <w:r w:rsidRPr="00657B12">
          <w:rPr>
            <w:rStyle w:val="Hyperlink"/>
            <w:lang w:val="fr-FR"/>
          </w:rPr>
          <w:t>www.iala-aism.org</w:t>
        </w:r>
      </w:hyperlink>
    </w:p>
    <w:p w14:paraId="65CBE58E" w14:textId="77777777" w:rsidR="000748B4" w:rsidRPr="00657B12" w:rsidRDefault="000748B4" w:rsidP="000748B4">
      <w:pPr>
        <w:pStyle w:val="BodyText"/>
        <w:tabs>
          <w:tab w:val="left" w:pos="5103"/>
        </w:tabs>
        <w:rPr>
          <w:lang w:val="fr-FR"/>
        </w:rPr>
      </w:pPr>
    </w:p>
    <w:p w14:paraId="5A326FDF" w14:textId="77777777" w:rsidR="000748B4" w:rsidRPr="00657B12" w:rsidRDefault="000748B4" w:rsidP="000748B4">
      <w:pPr>
        <w:pStyle w:val="BodyText"/>
        <w:rPr>
          <w:lang w:val="fr-FR"/>
        </w:rPr>
      </w:pPr>
    </w:p>
    <w:p w14:paraId="5BFA9E71" w14:textId="77777777" w:rsidR="000748B4" w:rsidRPr="00657B12" w:rsidRDefault="000748B4">
      <w:pPr>
        <w:rPr>
          <w:rFonts w:cs="Arial"/>
          <w:b/>
          <w:bCs/>
          <w:kern w:val="28"/>
          <w:sz w:val="32"/>
          <w:szCs w:val="32"/>
          <w:lang w:val="fr-FR"/>
        </w:rPr>
      </w:pPr>
      <w:r w:rsidRPr="00657B12">
        <w:rPr>
          <w:lang w:val="fr-FR"/>
        </w:rPr>
        <w:br w:type="page"/>
      </w:r>
    </w:p>
    <w:p w14:paraId="389D4C7D" w14:textId="77777777" w:rsidR="009E1230" w:rsidRPr="00304B67" w:rsidRDefault="00AD1083" w:rsidP="00371BEF">
      <w:pPr>
        <w:pStyle w:val="Title"/>
      </w:pPr>
      <w:bookmarkStart w:id="9" w:name="_Toc306783948"/>
      <w:r w:rsidRPr="00304B67">
        <w:lastRenderedPageBreak/>
        <w:t>PART A – COURSE OVERVIEW</w:t>
      </w:r>
      <w:bookmarkEnd w:id="9"/>
    </w:p>
    <w:p w14:paraId="058C1F6C" w14:textId="77777777" w:rsidR="000748B4" w:rsidRPr="000748B4" w:rsidRDefault="000748B4" w:rsidP="000748B4">
      <w:pPr>
        <w:pStyle w:val="Heading1"/>
      </w:pPr>
      <w:bookmarkStart w:id="10" w:name="_Toc306783949"/>
      <w:r w:rsidRPr="000748B4">
        <w:t>OVERVIEW</w:t>
      </w:r>
      <w:bookmarkEnd w:id="10"/>
    </w:p>
    <w:p w14:paraId="6B9E14B3" w14:textId="77777777" w:rsidR="000748B4" w:rsidRPr="000748B4" w:rsidRDefault="000748B4" w:rsidP="000748B4">
      <w:pPr>
        <w:pStyle w:val="BodyText"/>
      </w:pPr>
      <w:r w:rsidRPr="000748B4">
        <w:t>IALA recommends that Training Organisations and other training providers utilise model courses concerned with the provision of AtoN services, including VTS, in accordance with IALA Recommendation E-141.</w:t>
      </w:r>
    </w:p>
    <w:p w14:paraId="2A8D0626" w14:textId="77777777" w:rsidR="000748B4" w:rsidRPr="000748B4" w:rsidRDefault="000748B4" w:rsidP="000748B4">
      <w:pPr>
        <w:pStyle w:val="Heading1"/>
      </w:pPr>
      <w:bookmarkStart w:id="11" w:name="_Toc306783950"/>
      <w:r w:rsidRPr="000748B4">
        <w:t>PURPOSE OF THE MODEL COURSE</w:t>
      </w:r>
      <w:bookmarkEnd w:id="11"/>
    </w:p>
    <w:p w14:paraId="7F31A1AA" w14:textId="77777777" w:rsidR="000748B4" w:rsidRPr="000748B4" w:rsidRDefault="000748B4" w:rsidP="000748B4">
      <w:pPr>
        <w:pStyle w:val="BodyText"/>
      </w:pPr>
      <w:r w:rsidRPr="000748B4">
        <w:t>The purpose of this model course is to provide maritime training organisations and their teaching staff with structured guidance on the delivery of training for senior management concerned with the delivery of AtoN service provision and their counterparts in the Competent Authority who have international responsibility for the provision of such services.</w:t>
      </w:r>
    </w:p>
    <w:p w14:paraId="2E13EA00" w14:textId="77777777" w:rsidR="000748B4" w:rsidRPr="000748B4" w:rsidRDefault="000748B4" w:rsidP="000748B4">
      <w:pPr>
        <w:pStyle w:val="BodyText"/>
      </w:pPr>
      <w:r w:rsidRPr="000748B4">
        <w:t>Knowledge, skills and dedication of model course instructors are the key elements enabling those being trained (the participants) to acquire the necessary level of competence; that is the ability to perform defined tasks or duties effectively.</w:t>
      </w:r>
      <w:r w:rsidR="003E23A9">
        <w:t xml:space="preserve"> </w:t>
      </w:r>
      <w:r w:rsidRPr="000748B4">
        <w:t xml:space="preserve"> It is not however the intention of this model course programme to restrict instructors in the manner in which they deliver </w:t>
      </w:r>
      <w:del w:id="12" w:author="martinb" w:date="2011-10-19T09:33:00Z">
        <w:r w:rsidRPr="000748B4" w:rsidDel="00C67E09">
          <w:delText xml:space="preserve">their </w:delText>
        </w:r>
      </w:del>
      <w:r w:rsidRPr="000748B4">
        <w:t>lectures, particularly as the cultural backgrounds of the participants may vary considerably from country to country.</w:t>
      </w:r>
    </w:p>
    <w:p w14:paraId="4D04C390" w14:textId="77777777" w:rsidR="000748B4" w:rsidRPr="000748B4" w:rsidRDefault="000748B4" w:rsidP="000748B4">
      <w:pPr>
        <w:pStyle w:val="Heading1"/>
      </w:pPr>
      <w:bookmarkStart w:id="13" w:name="_Toc306783951"/>
      <w:r w:rsidRPr="000748B4">
        <w:t>USE OF THE MODEL COURSE</w:t>
      </w:r>
      <w:bookmarkEnd w:id="13"/>
    </w:p>
    <w:p w14:paraId="4ACF42AE" w14:textId="77777777" w:rsidR="000748B4" w:rsidRPr="000748B4" w:rsidRDefault="000748B4" w:rsidP="000748B4">
      <w:pPr>
        <w:pStyle w:val="BodyText"/>
      </w:pPr>
      <w:r w:rsidRPr="000748B4">
        <w:t>The complete course comprises four modules</w:t>
      </w:r>
      <w:proofErr w:type="gramStart"/>
      <w:r w:rsidRPr="000748B4">
        <w:t xml:space="preserve">. </w:t>
      </w:r>
      <w:proofErr w:type="gramEnd"/>
      <w:r w:rsidRPr="000748B4">
        <w:t xml:space="preserve">Each module covers a specific subject or area of knowledge in which senior management responsible for AtoN </w:t>
      </w:r>
      <w:proofErr w:type="gramStart"/>
      <w:r w:rsidRPr="000748B4">
        <w:t>delivery are</w:t>
      </w:r>
      <w:proofErr w:type="gramEnd"/>
      <w:r w:rsidRPr="000748B4">
        <w:t xml:space="preserve"> required to have competence. In common with Model Course E-1</w:t>
      </w:r>
      <w:r w:rsidR="009C7B2E">
        <w:t>4</w:t>
      </w:r>
      <w:r w:rsidRPr="000748B4">
        <w:t xml:space="preserve">1/1, each module is based on a subject framework which states its scope, aims and levels of competency to be acquired. </w:t>
      </w:r>
      <w:r w:rsidR="003E23A9">
        <w:t xml:space="preserve"> </w:t>
      </w:r>
      <w:r w:rsidRPr="000748B4">
        <w:t xml:space="preserve">The main subject in each module is sub-divided into subject elements and sub-elements. </w:t>
      </w:r>
      <w:r w:rsidR="003E23A9">
        <w:t xml:space="preserve"> </w:t>
      </w:r>
      <w:r w:rsidRPr="000748B4">
        <w:t>The sub-elements form the detailed syllabus which takes account of IALA Recommendations and Guidelines and information contained in the NAVGUIDE Manual and other relevant publications.</w:t>
      </w:r>
    </w:p>
    <w:p w14:paraId="0C3DDF1C" w14:textId="77777777" w:rsidR="000748B4" w:rsidRPr="000748B4" w:rsidRDefault="000748B4" w:rsidP="000748B4">
      <w:pPr>
        <w:pStyle w:val="BodyText"/>
      </w:pPr>
      <w:r w:rsidRPr="000748B4">
        <w:t>To use the model course, a Training Organisation is advised to adopt a Training Management System which analyses the detailed syllabus and determines the entry standard for partic</w:t>
      </w:r>
      <w:r w:rsidR="00D25832">
        <w:t>ipants undertaking the training</w:t>
      </w:r>
      <w:r w:rsidRPr="000748B4">
        <w:t>.</w:t>
      </w:r>
      <w:r w:rsidR="00D25832">
        <w:rPr>
          <w:rStyle w:val="FootnoteReference"/>
        </w:rPr>
        <w:footnoteReference w:id="2"/>
      </w:r>
      <w:r w:rsidRPr="000748B4">
        <w:t xml:space="preserve">  It is assumed that senior managers within an AtoN organisation will already hold IALA Level 1 Certificates of Competency and a detailed knowledge of the IALA NAVGUIDE Manual. </w:t>
      </w:r>
      <w:r w:rsidR="003E23A9">
        <w:t xml:space="preserve"> </w:t>
      </w:r>
      <w:r w:rsidRPr="000748B4">
        <w:t>However</w:t>
      </w:r>
      <w:ins w:id="14" w:author="martinb" w:date="2011-10-19T08:54:00Z">
        <w:r w:rsidR="00D85764">
          <w:t>,</w:t>
        </w:r>
      </w:ins>
      <w:r w:rsidRPr="000748B4">
        <w:t xml:space="preserve"> some personnel within Competent Authorities may have a less detailed knowledge of some aspects of AtoN service provision. </w:t>
      </w:r>
      <w:r w:rsidR="003E23A9">
        <w:t xml:space="preserve"> </w:t>
      </w:r>
      <w:r w:rsidRPr="000748B4">
        <w:t>Training Organisations are advised to make provision for such an eventuality by, for example, providing a pre-course recommended reading list and planning additional time for questions and tutorials</w:t>
      </w:r>
      <w:proofErr w:type="gramStart"/>
      <w:r w:rsidRPr="000748B4">
        <w:t>.</w:t>
      </w:r>
      <w:r w:rsidR="008B1E22">
        <w:t xml:space="preserve"> </w:t>
      </w:r>
      <w:proofErr w:type="gramEnd"/>
      <w:r w:rsidR="008B1E22">
        <w:t xml:space="preserve">As an alternative, the model course can also be used to brief executives </w:t>
      </w:r>
      <w:ins w:id="15" w:author="martinb" w:date="2011-10-19T08:54:00Z">
        <w:r w:rsidR="00D85764">
          <w:t>(</w:t>
        </w:r>
      </w:ins>
      <w:r w:rsidR="008B1E22">
        <w:t>and other authorities in charge of maritime safety and safety of navigation</w:t>
      </w:r>
      <w:ins w:id="16" w:author="martinb" w:date="2011-10-19T08:55:00Z">
        <w:r w:rsidR="00D85764">
          <w:t>)</w:t>
        </w:r>
      </w:ins>
      <w:r w:rsidR="008B1E22">
        <w:t xml:space="preserve"> on the responsibilities of a coastal State and the tools </w:t>
      </w:r>
      <w:del w:id="17" w:author="martinb" w:date="2011-10-19T10:15:00Z">
        <w:r w:rsidR="008B1E22" w:rsidDel="00DE62E1">
          <w:delText xml:space="preserve">they </w:delText>
        </w:r>
      </w:del>
      <w:ins w:id="18" w:author="martinb" w:date="2011-10-19T10:15:00Z">
        <w:r w:rsidR="00DE62E1">
          <w:t xml:space="preserve">it </w:t>
        </w:r>
      </w:ins>
      <w:r w:rsidR="008B1E22">
        <w:t>ha</w:t>
      </w:r>
      <w:ins w:id="19" w:author="martinb" w:date="2011-10-19T10:15:00Z">
        <w:r w:rsidR="00DE62E1">
          <w:t>s</w:t>
        </w:r>
      </w:ins>
      <w:del w:id="20" w:author="martinb" w:date="2011-10-19T10:15:00Z">
        <w:r w:rsidR="008B1E22" w:rsidDel="00DE62E1">
          <w:delText>ve</w:delText>
        </w:r>
      </w:del>
      <w:r w:rsidR="008B1E22">
        <w:t xml:space="preserve"> at </w:t>
      </w:r>
      <w:del w:id="21" w:author="martinb" w:date="2011-10-19T10:15:00Z">
        <w:r w:rsidR="008B1E22" w:rsidDel="00DE62E1">
          <w:delText xml:space="preserve">their </w:delText>
        </w:r>
      </w:del>
      <w:ins w:id="22" w:author="martinb" w:date="2011-10-19T10:15:00Z">
        <w:r w:rsidR="00DE62E1">
          <w:t xml:space="preserve">its </w:t>
        </w:r>
      </w:ins>
      <w:r w:rsidR="008B1E22">
        <w:t xml:space="preserve">disposal to improve </w:t>
      </w:r>
      <w:r w:rsidR="005908D4">
        <w:t>safety</w:t>
      </w:r>
      <w:r w:rsidR="008B1E22">
        <w:t xml:space="preserve"> along </w:t>
      </w:r>
      <w:del w:id="23" w:author="martinb" w:date="2011-10-19T10:15:00Z">
        <w:r w:rsidR="008B1E22" w:rsidDel="00DE62E1">
          <w:delText xml:space="preserve">their </w:delText>
        </w:r>
      </w:del>
      <w:ins w:id="24" w:author="martinb" w:date="2011-10-19T10:15:00Z">
        <w:r w:rsidR="00DE62E1">
          <w:t xml:space="preserve">its </w:t>
        </w:r>
      </w:ins>
      <w:r w:rsidR="008B1E22">
        <w:t>coast</w:t>
      </w:r>
      <w:del w:id="25" w:author="martinb" w:date="2011-10-19T10:15:00Z">
        <w:r w:rsidR="008B1E22" w:rsidDel="00DE62E1">
          <w:delText>s</w:delText>
        </w:r>
      </w:del>
      <w:r w:rsidR="008B1E22">
        <w:t xml:space="preserve">. </w:t>
      </w:r>
    </w:p>
    <w:p w14:paraId="3CA4FD1B" w14:textId="77777777" w:rsidR="00AD1083" w:rsidRPr="000748B4" w:rsidRDefault="000748B4" w:rsidP="000748B4">
      <w:pPr>
        <w:pStyle w:val="BodyText"/>
      </w:pPr>
      <w:r w:rsidRPr="000748B4">
        <w:t xml:space="preserve">Because the majority of IALA publications are written in English, it is recommended that this model course be taught primarily using the English language. </w:t>
      </w:r>
      <w:r w:rsidR="003E23A9">
        <w:t xml:space="preserve"> </w:t>
      </w:r>
      <w:r w:rsidRPr="000748B4">
        <w:t>Explanations and clarifications can be presented in regional languages if required with additional time allocated during lesson planning.</w:t>
      </w:r>
    </w:p>
    <w:p w14:paraId="208EB6AC" w14:textId="77777777" w:rsidR="00AD1083" w:rsidRPr="00304B67" w:rsidRDefault="00AD1083" w:rsidP="00D25832">
      <w:pPr>
        <w:pStyle w:val="Title"/>
      </w:pPr>
      <w:r w:rsidRPr="00304B67">
        <w:br w:type="page"/>
      </w:r>
      <w:bookmarkStart w:id="26" w:name="_Toc306783952"/>
      <w:r w:rsidRPr="00304B67">
        <w:lastRenderedPageBreak/>
        <w:t xml:space="preserve">PART B </w:t>
      </w:r>
      <w:r w:rsidR="00D25832">
        <w:t>–</w:t>
      </w:r>
      <w:r w:rsidRPr="00304B67">
        <w:t xml:space="preserve"> </w:t>
      </w:r>
      <w:r w:rsidR="00D25832">
        <w:t>DELIVERY OF THE MODEL COURSE</w:t>
      </w:r>
      <w:bookmarkEnd w:id="26"/>
    </w:p>
    <w:p w14:paraId="1E02B15D" w14:textId="77777777" w:rsidR="00D25832" w:rsidRPr="00D25832" w:rsidRDefault="00D25832" w:rsidP="00967601">
      <w:pPr>
        <w:pStyle w:val="Heading1"/>
        <w:numPr>
          <w:ilvl w:val="0"/>
          <w:numId w:val="16"/>
        </w:numPr>
      </w:pPr>
      <w:bookmarkStart w:id="27" w:name="_Toc306783953"/>
      <w:r w:rsidRPr="00D25832">
        <w:t>INTRODUCTION</w:t>
      </w:r>
      <w:bookmarkEnd w:id="27"/>
    </w:p>
    <w:p w14:paraId="685AFE32" w14:textId="77777777" w:rsidR="00D25832" w:rsidRPr="00D25832" w:rsidRDefault="00D25832" w:rsidP="00D25832">
      <w:pPr>
        <w:pStyle w:val="BodyText"/>
      </w:pPr>
      <w:r w:rsidRPr="00D25832">
        <w:t>The training and assessment of participants seeking accreditation as a senior AtoN manager</w:t>
      </w:r>
      <w:r>
        <w:rPr>
          <w:rStyle w:val="FootnoteReference"/>
        </w:rPr>
        <w:footnoteReference w:id="3"/>
      </w:r>
      <w:r w:rsidRPr="00D25832">
        <w:t xml:space="preserve"> through the award of an IALA </w:t>
      </w:r>
      <w:proofErr w:type="gramStart"/>
      <w:r w:rsidRPr="00D25832">
        <w:t>AtoN</w:t>
      </w:r>
      <w:proofErr w:type="gramEnd"/>
      <w:r w:rsidRPr="00D25832">
        <w:t xml:space="preserve"> Level 1+ Certificate by an Accredited Training Organisation should be:</w:t>
      </w:r>
    </w:p>
    <w:p w14:paraId="05D6B3F6" w14:textId="77777777" w:rsidR="00D25832" w:rsidRPr="00D25832" w:rsidRDefault="00D25832" w:rsidP="00D25832">
      <w:pPr>
        <w:pStyle w:val="Bullet1"/>
      </w:pPr>
      <w:r w:rsidRPr="00D25832">
        <w:t>Structured in accordance with written programmes, including those methods and means of delivery (such as Microsoft</w:t>
      </w:r>
      <w:ins w:id="28" w:author="martinb" w:date="2011-10-19T08:59:00Z">
        <w:r w:rsidR="00FB4791">
          <w:t>’s</w:t>
        </w:r>
      </w:ins>
      <w:r w:rsidRPr="00D25832">
        <w:t xml:space="preserve"> PowerPoint®</w:t>
      </w:r>
      <w:ins w:id="29" w:author="martinb" w:date="2011-10-19T08:58:00Z">
        <w:r w:rsidR="00FB4791">
          <w:t xml:space="preserve"> or Apple’s Keynote</w:t>
        </w:r>
      </w:ins>
      <w:ins w:id="30" w:author="martinb" w:date="2011-10-19T09:00:00Z">
        <w:r w:rsidR="00FB4791">
          <w:t>®</w:t>
        </w:r>
      </w:ins>
      <w:ins w:id="31" w:author="martinb" w:date="2011-10-19T08:58:00Z">
        <w:r w:rsidR="00FB4791">
          <w:t xml:space="preserve"> for instance</w:t>
        </w:r>
      </w:ins>
      <w:r w:rsidRPr="00D25832">
        <w:t>), procedures and course material as are necessary to achieve the prescri</w:t>
      </w:r>
      <w:r w:rsidR="003E23A9">
        <w:t>bed standard of competency; and</w:t>
      </w:r>
    </w:p>
    <w:p w14:paraId="18C29825" w14:textId="77777777" w:rsidR="00D25832" w:rsidRPr="00D25832" w:rsidRDefault="00D25832" w:rsidP="00D25832">
      <w:pPr>
        <w:pStyle w:val="Bullet1"/>
      </w:pPr>
      <w:r w:rsidRPr="00D25832">
        <w:t>Conducted, monitored, assessed and supported by persons qualified in accordance with Part C; section 4 of this document - Training Staff requirements.</w:t>
      </w:r>
    </w:p>
    <w:p w14:paraId="7C538A9F" w14:textId="77777777" w:rsidR="00D25832" w:rsidRPr="00D25832" w:rsidRDefault="00D25832" w:rsidP="00D25832">
      <w:pPr>
        <w:pStyle w:val="BodyText"/>
      </w:pPr>
      <w:r w:rsidRPr="00D25832">
        <w:t xml:space="preserve">Training staff are recommended to review initially the course outline and detailed syllabus for each main subject heading. </w:t>
      </w:r>
      <w:r w:rsidR="003E23A9">
        <w:t xml:space="preserve"> </w:t>
      </w:r>
      <w:r w:rsidRPr="00D25832">
        <w:t>A training needs analysis process should then be conducted for each participant based on academic qualifications; skills and competencies acquired prior to the model course and other relevant experience.</w:t>
      </w:r>
      <w:r w:rsidR="003E23A9">
        <w:t xml:space="preserve"> </w:t>
      </w:r>
      <w:r w:rsidRPr="00D25832">
        <w:t xml:space="preserve"> This should lead to the identification of where additional foundation training (including language training) may be required. </w:t>
      </w:r>
      <w:r w:rsidR="003E23A9">
        <w:t xml:space="preserve"> </w:t>
      </w:r>
      <w:r w:rsidRPr="00D25832">
        <w:t xml:space="preserve">Potential participants without an appropriate level of previous experience might be recommended to attend one or more modules of the Level 1 Model Course before being reconsidered for the Level 1+ Course. </w:t>
      </w:r>
    </w:p>
    <w:p w14:paraId="2BF9E508" w14:textId="77777777" w:rsidR="00D25832" w:rsidRPr="00D25832" w:rsidRDefault="00D25832" w:rsidP="00D25832">
      <w:pPr>
        <w:pStyle w:val="BodyText"/>
      </w:pPr>
      <w:r w:rsidRPr="00D25832">
        <w:t>Successful completion of this intensive model course leading to the award of an IALA AtoN Level 1+ Certificate</w:t>
      </w:r>
      <w:ins w:id="32" w:author="martinb" w:date="2011-10-19T09:02:00Z">
        <w:r w:rsidR="00FB4791">
          <w:t>,</w:t>
        </w:r>
      </w:ins>
      <w:r w:rsidRPr="00D25832">
        <w:t xml:space="preserve"> </w:t>
      </w:r>
      <w:ins w:id="33" w:author="martinb" w:date="2011-10-19T09:02:00Z">
        <w:r w:rsidR="00FB4791" w:rsidRPr="00D25832">
          <w:t xml:space="preserve">should </w:t>
        </w:r>
      </w:ins>
      <w:r w:rsidRPr="00D25832">
        <w:t xml:space="preserve">preferably </w:t>
      </w:r>
      <w:del w:id="34" w:author="martinb" w:date="2011-10-19T09:02:00Z">
        <w:r w:rsidRPr="00D25832" w:rsidDel="00FB4791">
          <w:delText xml:space="preserve">should </w:delText>
        </w:r>
      </w:del>
      <w:r w:rsidRPr="00D25832">
        <w:t>be considered as the minimum competency level for personnel with senior management responsibilities for AtoN service provision</w:t>
      </w:r>
      <w:ins w:id="35" w:author="martinb" w:date="2011-10-19T09:02:00Z">
        <w:r w:rsidR="00FB4791">
          <w:t>,</w:t>
        </w:r>
      </w:ins>
      <w:r w:rsidRPr="00D25832">
        <w:t xml:space="preserve"> or</w:t>
      </w:r>
      <w:r w:rsidR="003E23A9">
        <w:t xml:space="preserve"> supervision of such a service.</w:t>
      </w:r>
    </w:p>
    <w:p w14:paraId="2CD433B5" w14:textId="77777777" w:rsidR="00D25832" w:rsidRPr="00D25832" w:rsidRDefault="00D25832" w:rsidP="00D25832">
      <w:pPr>
        <w:pStyle w:val="Heading1"/>
      </w:pPr>
      <w:bookmarkStart w:id="36" w:name="_Toc306783954"/>
      <w:r w:rsidRPr="00D25832">
        <w:t>COURSE MODULES</w:t>
      </w:r>
      <w:bookmarkEnd w:id="36"/>
    </w:p>
    <w:p w14:paraId="63D06B63" w14:textId="77777777" w:rsidR="00D25832" w:rsidRPr="00D25832" w:rsidRDefault="00D25832" w:rsidP="00D25832">
      <w:pPr>
        <w:pStyle w:val="BodyText"/>
      </w:pPr>
      <w:r w:rsidRPr="00D25832">
        <w:t>A modular system enables the Training Organisation to tailor each course to match the results of the training needs analysis.</w:t>
      </w:r>
      <w:r w:rsidR="003E23A9">
        <w:t xml:space="preserve"> </w:t>
      </w:r>
      <w:r w:rsidRPr="00D25832">
        <w:t xml:space="preserve"> Having determined what needs to be taught to whom, instructors would produce lesson plans which match the detailed syllabus for each module. </w:t>
      </w:r>
      <w:r w:rsidR="003E23A9">
        <w:t xml:space="preserve"> </w:t>
      </w:r>
      <w:r w:rsidRPr="00D25832">
        <w:t>Sub-elements for which competency has already been demonstrated through, for example, documented Accredited Prior Learning (APL), can be deleted in exceptional circumstances.</w:t>
      </w:r>
      <w:r w:rsidR="003E23A9">
        <w:t xml:space="preserve"> </w:t>
      </w:r>
      <w:r w:rsidRPr="00D25832">
        <w:t xml:space="preserve"> However lesson plans shown in Part E of this document</w:t>
      </w:r>
      <w:ins w:id="37" w:author="martinb" w:date="2011-10-19T09:03:00Z">
        <w:r w:rsidR="00FB4791">
          <w:t>,</w:t>
        </w:r>
      </w:ins>
      <w:r w:rsidRPr="00D25832">
        <w:t xml:space="preserve"> assume that all participants will receive instruction in all sub-elements of the complete syllabus.  IALA reference publications</w:t>
      </w:r>
      <w:ins w:id="38" w:author="martinb" w:date="2011-10-19T09:04:00Z">
        <w:r w:rsidR="00FB4791">
          <w:t>,</w:t>
        </w:r>
      </w:ins>
      <w:r w:rsidRPr="00D25832">
        <w:t xml:space="preserve"> that the instructor may wish to use</w:t>
      </w:r>
      <w:ins w:id="39" w:author="martinb" w:date="2011-10-19T09:04:00Z">
        <w:r w:rsidR="00FB4791">
          <w:t>,</w:t>
        </w:r>
      </w:ins>
      <w:r w:rsidRPr="00D25832">
        <w:t xml:space="preserve"> are listed under each modular subject element.</w:t>
      </w:r>
      <w:r w:rsidR="003E23A9">
        <w:t xml:space="preserve"> </w:t>
      </w:r>
      <w:r w:rsidRPr="00D25832">
        <w:t xml:space="preserve"> National Training Organisations </w:t>
      </w:r>
      <w:del w:id="40" w:author="martinb" w:date="2011-10-19T09:04:00Z">
        <w:r w:rsidRPr="00D25832" w:rsidDel="00FB4791">
          <w:delText xml:space="preserve">can </w:delText>
        </w:r>
      </w:del>
      <w:ins w:id="41" w:author="martinb" w:date="2011-10-19T09:04:00Z">
        <w:r w:rsidR="00FB4791">
          <w:t>may</w:t>
        </w:r>
        <w:r w:rsidR="00FB4791" w:rsidRPr="00D25832">
          <w:t xml:space="preserve"> </w:t>
        </w:r>
      </w:ins>
      <w:r w:rsidRPr="00D25832">
        <w:t>add local publications and training aids as appropriate.</w:t>
      </w:r>
    </w:p>
    <w:p w14:paraId="4DB49D7D" w14:textId="77777777" w:rsidR="00D25832" w:rsidRPr="00D25832" w:rsidRDefault="00D25832" w:rsidP="00D25832">
      <w:pPr>
        <w:pStyle w:val="BodyText"/>
      </w:pPr>
      <w:r w:rsidRPr="00D25832">
        <w:t xml:space="preserve">The level of competence required from a senior AtoN manager is shown for each element or sub-element as required. </w:t>
      </w:r>
      <w:r w:rsidR="003E23A9">
        <w:t xml:space="preserve"> </w:t>
      </w:r>
      <w:r w:rsidRPr="00D25832">
        <w:t>These are graded from level 3 (good understanding) to level 5 (comprehensive understanding</w:t>
      </w:r>
      <w:r>
        <w:t xml:space="preserve">). </w:t>
      </w:r>
      <w:r w:rsidR="003E23A9">
        <w:t xml:space="preserve"> </w:t>
      </w:r>
      <w:r>
        <w:t xml:space="preserve">Details are at </w:t>
      </w:r>
      <w:r w:rsidR="00FB1EAE">
        <w:fldChar w:fldCharType="begin"/>
      </w:r>
      <w:r w:rsidR="00711883">
        <w:instrText xml:space="preserve"> REF _Ref303953918 \r \h </w:instrText>
      </w:r>
      <w:r w:rsidR="00FB1EAE">
        <w:fldChar w:fldCharType="separate"/>
      </w:r>
      <w:r w:rsidR="00614C02">
        <w:t>Table 1</w:t>
      </w:r>
      <w:r w:rsidR="00FB1EAE">
        <w:fldChar w:fldCharType="end"/>
      </w:r>
      <w:r>
        <w:t xml:space="preserve"> below</w:t>
      </w:r>
      <w:r w:rsidRPr="00D25832">
        <w:t>.</w:t>
      </w:r>
      <w:r>
        <w:rPr>
          <w:rStyle w:val="FootnoteReference"/>
        </w:rPr>
        <w:footnoteReference w:id="4"/>
      </w:r>
    </w:p>
    <w:p w14:paraId="250AAD29" w14:textId="77777777" w:rsidR="00D25832" w:rsidRPr="00D25832" w:rsidRDefault="00D25832" w:rsidP="00D25832">
      <w:pPr>
        <w:pStyle w:val="Heading1"/>
      </w:pPr>
      <w:bookmarkStart w:id="42" w:name="_Toc306783955"/>
      <w:r w:rsidRPr="00D25832">
        <w:t>SUBJECT OUTLINE</w:t>
      </w:r>
      <w:bookmarkEnd w:id="42"/>
    </w:p>
    <w:p w14:paraId="25A1D530" w14:textId="77777777" w:rsidR="00D25832" w:rsidRPr="00D25832" w:rsidRDefault="00D25832" w:rsidP="00D25832">
      <w:pPr>
        <w:pStyle w:val="BodyText"/>
      </w:pPr>
      <w:r w:rsidRPr="00D25832">
        <w:t xml:space="preserve">A subject outline for each module is shown in tabular form in Part E of this document. </w:t>
      </w:r>
      <w:r w:rsidR="003E23A9">
        <w:t xml:space="preserve"> </w:t>
      </w:r>
      <w:r w:rsidRPr="00D25832">
        <w:t xml:space="preserve">This lists the minimum recommended level of competence for each subject element or sub-element. </w:t>
      </w:r>
      <w:r w:rsidR="003E23A9">
        <w:t xml:space="preserve"> </w:t>
      </w:r>
      <w:r w:rsidRPr="00D25832">
        <w:t>Sub-elements have been grouped so that training covering them might reasonably be delivered in a 40 minute lecture, assuming a standard entry level based on training needs analysis and a common standard of language comprehension for all participants.</w:t>
      </w:r>
    </w:p>
    <w:p w14:paraId="4C7C5D5E" w14:textId="77777777" w:rsidR="00D25832" w:rsidRPr="00D25832" w:rsidRDefault="00D25832" w:rsidP="00D25832">
      <w:pPr>
        <w:pStyle w:val="BodyText"/>
      </w:pPr>
      <w:r w:rsidRPr="00D25832">
        <w:lastRenderedPageBreak/>
        <w:t xml:space="preserve">A standard 40 minute lecture has been selected so that a 20 minute interval can be allocated between lectures. </w:t>
      </w:r>
      <w:r w:rsidR="003E23A9">
        <w:t xml:space="preserve"> </w:t>
      </w:r>
      <w:r w:rsidRPr="00D25832">
        <w:t>This should permit instructors (having reviewed the training objectives of each element and the particular needs of participants) to adjust timing to match local circumstances.</w:t>
      </w:r>
    </w:p>
    <w:p w14:paraId="5A16AB33" w14:textId="77777777" w:rsidR="00AD1083" w:rsidRPr="00D25832" w:rsidRDefault="00D25832" w:rsidP="00D25832">
      <w:pPr>
        <w:pStyle w:val="Table"/>
      </w:pPr>
      <w:bookmarkStart w:id="43" w:name="_Ref303953918"/>
      <w:bookmarkStart w:id="44" w:name="_Toc306783975"/>
      <w:r w:rsidRPr="00D25832">
        <w:rPr>
          <w:rFonts w:cs="Arial"/>
          <w:sz w:val="20"/>
        </w:rPr>
        <w:t>Levels of Competence for Level 1+ Senior Managers</w:t>
      </w:r>
      <w:bookmarkEnd w:id="43"/>
      <w:bookmarkEnd w:id="44"/>
    </w:p>
    <w:tbl>
      <w:tblPr>
        <w:tblStyle w:val="TableGrid"/>
        <w:tblW w:w="0" w:type="auto"/>
        <w:jc w:val="center"/>
        <w:tblLayout w:type="fixed"/>
        <w:tblLook w:val="04A0" w:firstRow="1" w:lastRow="0" w:firstColumn="1" w:lastColumn="0" w:noHBand="0" w:noVBand="1"/>
      </w:tblPr>
      <w:tblGrid>
        <w:gridCol w:w="817"/>
        <w:gridCol w:w="2126"/>
        <w:gridCol w:w="2977"/>
        <w:gridCol w:w="3322"/>
      </w:tblGrid>
      <w:tr w:rsidR="00D25832" w:rsidRPr="007F4514" w14:paraId="63B4EC71" w14:textId="77777777" w:rsidTr="003E23A9">
        <w:trPr>
          <w:jc w:val="center"/>
        </w:trPr>
        <w:tc>
          <w:tcPr>
            <w:tcW w:w="817" w:type="dxa"/>
            <w:shd w:val="clear" w:color="auto" w:fill="auto"/>
            <w:tcMar>
              <w:top w:w="57" w:type="dxa"/>
              <w:left w:w="85" w:type="dxa"/>
              <w:bottom w:w="57" w:type="dxa"/>
              <w:right w:w="85" w:type="dxa"/>
            </w:tcMar>
          </w:tcPr>
          <w:p w14:paraId="32B2AB61" w14:textId="77777777" w:rsidR="00D25832" w:rsidRPr="007F4514" w:rsidRDefault="00D25832" w:rsidP="003F0CBD">
            <w:pPr>
              <w:jc w:val="center"/>
              <w:rPr>
                <w:rFonts w:cs="Arial"/>
                <w:b/>
                <w:sz w:val="18"/>
                <w:szCs w:val="18"/>
              </w:rPr>
            </w:pPr>
            <w:r w:rsidRPr="007F4514">
              <w:rPr>
                <w:rFonts w:cs="Arial"/>
                <w:b/>
                <w:sz w:val="18"/>
                <w:szCs w:val="18"/>
              </w:rPr>
              <w:t>Level</w:t>
            </w:r>
          </w:p>
        </w:tc>
        <w:tc>
          <w:tcPr>
            <w:tcW w:w="2126" w:type="dxa"/>
            <w:tcMar>
              <w:top w:w="57" w:type="dxa"/>
              <w:left w:w="85" w:type="dxa"/>
              <w:bottom w:w="57" w:type="dxa"/>
              <w:right w:w="85" w:type="dxa"/>
            </w:tcMar>
          </w:tcPr>
          <w:p w14:paraId="0B6578A4" w14:textId="77777777" w:rsidR="00D25832" w:rsidRPr="007F4514" w:rsidRDefault="00D25832" w:rsidP="003F0CBD">
            <w:pPr>
              <w:jc w:val="center"/>
              <w:rPr>
                <w:rFonts w:cs="Arial"/>
                <w:b/>
                <w:sz w:val="18"/>
                <w:szCs w:val="18"/>
              </w:rPr>
            </w:pPr>
            <w:r w:rsidRPr="007F4514">
              <w:rPr>
                <w:rFonts w:cs="Arial"/>
                <w:b/>
                <w:sz w:val="18"/>
                <w:szCs w:val="18"/>
              </w:rPr>
              <w:t>Learning Outcome</w:t>
            </w:r>
          </w:p>
        </w:tc>
        <w:tc>
          <w:tcPr>
            <w:tcW w:w="2977" w:type="dxa"/>
            <w:tcMar>
              <w:top w:w="57" w:type="dxa"/>
              <w:left w:w="85" w:type="dxa"/>
              <w:bottom w:w="57" w:type="dxa"/>
              <w:right w:w="85" w:type="dxa"/>
            </w:tcMar>
          </w:tcPr>
          <w:p w14:paraId="4ED1DB3B" w14:textId="77777777" w:rsidR="00D25832" w:rsidRPr="007F4514" w:rsidRDefault="00D25832" w:rsidP="003F0CBD">
            <w:pPr>
              <w:jc w:val="center"/>
              <w:rPr>
                <w:rFonts w:cs="Arial"/>
                <w:b/>
                <w:sz w:val="18"/>
                <w:szCs w:val="18"/>
              </w:rPr>
            </w:pPr>
            <w:r w:rsidRPr="007F4514">
              <w:rPr>
                <w:rFonts w:cs="Arial"/>
                <w:b/>
                <w:sz w:val="18"/>
                <w:szCs w:val="18"/>
              </w:rPr>
              <w:t>Instructional Objectives</w:t>
            </w:r>
          </w:p>
        </w:tc>
        <w:tc>
          <w:tcPr>
            <w:tcW w:w="3322" w:type="dxa"/>
            <w:tcMar>
              <w:top w:w="57" w:type="dxa"/>
              <w:left w:w="85" w:type="dxa"/>
              <w:bottom w:w="57" w:type="dxa"/>
              <w:right w:w="85" w:type="dxa"/>
            </w:tcMar>
          </w:tcPr>
          <w:p w14:paraId="63D4545A" w14:textId="77777777" w:rsidR="00D25832" w:rsidRPr="007F4514" w:rsidRDefault="00D25832" w:rsidP="003F0CBD">
            <w:pPr>
              <w:jc w:val="center"/>
              <w:rPr>
                <w:rFonts w:cs="Arial"/>
                <w:b/>
                <w:sz w:val="18"/>
                <w:szCs w:val="18"/>
              </w:rPr>
            </w:pPr>
            <w:r w:rsidRPr="007F4514">
              <w:rPr>
                <w:rFonts w:cs="Arial"/>
                <w:b/>
                <w:sz w:val="18"/>
                <w:szCs w:val="18"/>
              </w:rPr>
              <w:t>Required skills</w:t>
            </w:r>
          </w:p>
        </w:tc>
      </w:tr>
      <w:tr w:rsidR="00D25832" w:rsidRPr="007F4514" w14:paraId="65DD5879" w14:textId="77777777" w:rsidTr="003E23A9">
        <w:trPr>
          <w:jc w:val="center"/>
        </w:trPr>
        <w:tc>
          <w:tcPr>
            <w:tcW w:w="817" w:type="dxa"/>
            <w:tcMar>
              <w:top w:w="57" w:type="dxa"/>
              <w:left w:w="85" w:type="dxa"/>
              <w:bottom w:w="57" w:type="dxa"/>
              <w:right w:w="85" w:type="dxa"/>
            </w:tcMar>
          </w:tcPr>
          <w:p w14:paraId="2EDF8C89" w14:textId="77777777" w:rsidR="00D25832" w:rsidRPr="007F4514" w:rsidRDefault="00D25832" w:rsidP="003F0CBD">
            <w:pPr>
              <w:jc w:val="center"/>
              <w:rPr>
                <w:rFonts w:cs="Arial"/>
                <w:sz w:val="18"/>
                <w:szCs w:val="18"/>
              </w:rPr>
            </w:pPr>
            <w:r>
              <w:rPr>
                <w:rFonts w:cs="Arial"/>
                <w:sz w:val="18"/>
                <w:szCs w:val="18"/>
              </w:rPr>
              <w:t>3</w:t>
            </w:r>
          </w:p>
        </w:tc>
        <w:tc>
          <w:tcPr>
            <w:tcW w:w="2126" w:type="dxa"/>
            <w:tcMar>
              <w:top w:w="57" w:type="dxa"/>
              <w:left w:w="85" w:type="dxa"/>
              <w:bottom w:w="57" w:type="dxa"/>
              <w:right w:w="85" w:type="dxa"/>
            </w:tcMar>
          </w:tcPr>
          <w:p w14:paraId="511F234F" w14:textId="77777777" w:rsidR="00D25832" w:rsidRPr="007F4514" w:rsidRDefault="00D25832" w:rsidP="003F0CBD">
            <w:pPr>
              <w:rPr>
                <w:rFonts w:cs="Arial"/>
                <w:sz w:val="18"/>
                <w:szCs w:val="18"/>
              </w:rPr>
            </w:pPr>
            <w:r>
              <w:rPr>
                <w:rFonts w:cs="Arial"/>
                <w:sz w:val="18"/>
                <w:szCs w:val="18"/>
              </w:rPr>
              <w:t xml:space="preserve">The skilful conduct of many complex and non-routine tasks </w:t>
            </w:r>
          </w:p>
        </w:tc>
        <w:tc>
          <w:tcPr>
            <w:tcW w:w="2977" w:type="dxa"/>
            <w:tcMar>
              <w:top w:w="57" w:type="dxa"/>
              <w:left w:w="85" w:type="dxa"/>
              <w:bottom w:w="57" w:type="dxa"/>
              <w:right w:w="85" w:type="dxa"/>
            </w:tcMar>
          </w:tcPr>
          <w:p w14:paraId="329A68BD" w14:textId="77777777" w:rsidR="00D25832" w:rsidRPr="0053785C" w:rsidRDefault="00D25832" w:rsidP="003F0CBD">
            <w:pPr>
              <w:rPr>
                <w:rFonts w:cs="Arial"/>
                <w:sz w:val="18"/>
                <w:szCs w:val="18"/>
              </w:rPr>
            </w:pPr>
            <w:r>
              <w:rPr>
                <w:rFonts w:cs="Arial"/>
                <w:sz w:val="18"/>
                <w:szCs w:val="18"/>
              </w:rPr>
              <w:t xml:space="preserve">A </w:t>
            </w:r>
            <w:r>
              <w:rPr>
                <w:rFonts w:cs="Arial"/>
                <w:b/>
                <w:sz w:val="18"/>
                <w:szCs w:val="18"/>
              </w:rPr>
              <w:t xml:space="preserve">good </w:t>
            </w:r>
            <w:r>
              <w:rPr>
                <w:rFonts w:cs="Arial"/>
                <w:sz w:val="18"/>
                <w:szCs w:val="18"/>
              </w:rPr>
              <w:t>understanding of the subject matter and its interaction with others leading to an analytical  distinction between facts and inferences</w:t>
            </w:r>
          </w:p>
        </w:tc>
        <w:tc>
          <w:tcPr>
            <w:tcW w:w="3322" w:type="dxa"/>
            <w:tcMar>
              <w:top w:w="57" w:type="dxa"/>
              <w:left w:w="85" w:type="dxa"/>
              <w:bottom w:w="57" w:type="dxa"/>
              <w:right w:w="85" w:type="dxa"/>
            </w:tcMar>
          </w:tcPr>
          <w:p w14:paraId="68B0E8BC" w14:textId="77777777" w:rsidR="00D25832" w:rsidRPr="007F4514" w:rsidRDefault="00D25832" w:rsidP="003F0CBD">
            <w:pPr>
              <w:rPr>
                <w:rFonts w:cs="Arial"/>
                <w:sz w:val="18"/>
                <w:szCs w:val="18"/>
              </w:rPr>
            </w:pPr>
            <w:r>
              <w:rPr>
                <w:rFonts w:cs="Arial"/>
                <w:sz w:val="18"/>
                <w:szCs w:val="18"/>
              </w:rPr>
              <w:t xml:space="preserve">Complex actions are inherently co-ordinated and performed smoothly, accurately and skilfully </w:t>
            </w:r>
          </w:p>
        </w:tc>
      </w:tr>
      <w:tr w:rsidR="00D25832" w:rsidRPr="007F4514" w14:paraId="24CF7A63" w14:textId="77777777" w:rsidTr="003E23A9">
        <w:trPr>
          <w:jc w:val="center"/>
        </w:trPr>
        <w:tc>
          <w:tcPr>
            <w:tcW w:w="817" w:type="dxa"/>
            <w:tcMar>
              <w:top w:w="57" w:type="dxa"/>
              <w:left w:w="85" w:type="dxa"/>
              <w:bottom w:w="57" w:type="dxa"/>
              <w:right w:w="85" w:type="dxa"/>
            </w:tcMar>
          </w:tcPr>
          <w:p w14:paraId="77981489" w14:textId="77777777" w:rsidR="00D25832" w:rsidRPr="007F4514" w:rsidRDefault="00D25832" w:rsidP="003F0CBD">
            <w:pPr>
              <w:jc w:val="center"/>
              <w:rPr>
                <w:rFonts w:cs="Arial"/>
                <w:sz w:val="18"/>
                <w:szCs w:val="18"/>
              </w:rPr>
            </w:pPr>
            <w:r>
              <w:rPr>
                <w:rFonts w:cs="Arial"/>
                <w:sz w:val="18"/>
                <w:szCs w:val="18"/>
              </w:rPr>
              <w:t>4</w:t>
            </w:r>
          </w:p>
        </w:tc>
        <w:tc>
          <w:tcPr>
            <w:tcW w:w="2126" w:type="dxa"/>
            <w:tcMar>
              <w:top w:w="57" w:type="dxa"/>
              <w:left w:w="85" w:type="dxa"/>
              <w:bottom w:w="57" w:type="dxa"/>
              <w:right w:w="85" w:type="dxa"/>
            </w:tcMar>
          </w:tcPr>
          <w:p w14:paraId="2058D245" w14:textId="77777777" w:rsidR="00D25832" w:rsidRPr="007F4514" w:rsidRDefault="00D25832" w:rsidP="003F0CBD">
            <w:pPr>
              <w:rPr>
                <w:rFonts w:cs="Arial"/>
                <w:sz w:val="18"/>
                <w:szCs w:val="18"/>
              </w:rPr>
            </w:pPr>
            <w:r>
              <w:rPr>
                <w:rFonts w:cs="Arial"/>
                <w:sz w:val="18"/>
                <w:szCs w:val="18"/>
              </w:rPr>
              <w:t xml:space="preserve">The professional conduct of unsupervised technical and managerial tasks </w:t>
            </w:r>
          </w:p>
        </w:tc>
        <w:tc>
          <w:tcPr>
            <w:tcW w:w="2977" w:type="dxa"/>
            <w:tcMar>
              <w:top w:w="57" w:type="dxa"/>
              <w:left w:w="85" w:type="dxa"/>
              <w:bottom w:w="57" w:type="dxa"/>
              <w:right w:w="85" w:type="dxa"/>
            </w:tcMar>
          </w:tcPr>
          <w:p w14:paraId="0A875658" w14:textId="77777777" w:rsidR="00D25832" w:rsidRPr="008C1AD7" w:rsidRDefault="00D25832" w:rsidP="003F0CBD">
            <w:pPr>
              <w:rPr>
                <w:rFonts w:cs="Arial"/>
                <w:sz w:val="18"/>
                <w:szCs w:val="18"/>
              </w:rPr>
            </w:pPr>
            <w:r>
              <w:rPr>
                <w:rFonts w:cs="Arial"/>
                <w:sz w:val="18"/>
                <w:szCs w:val="18"/>
              </w:rPr>
              <w:t xml:space="preserve">A </w:t>
            </w:r>
            <w:r>
              <w:rPr>
                <w:rFonts w:cs="Arial"/>
                <w:b/>
                <w:sz w:val="18"/>
                <w:szCs w:val="18"/>
              </w:rPr>
              <w:t>detailed</w:t>
            </w:r>
            <w:r>
              <w:rPr>
                <w:rFonts w:cs="Arial"/>
                <w:sz w:val="18"/>
                <w:szCs w:val="18"/>
              </w:rPr>
              <w:t xml:space="preserve"> understanding of facts, theories and practical applications which enables problem solving and prioritisation</w:t>
            </w:r>
          </w:p>
        </w:tc>
        <w:tc>
          <w:tcPr>
            <w:tcW w:w="3322" w:type="dxa"/>
            <w:tcMar>
              <w:top w:w="57" w:type="dxa"/>
              <w:left w:w="85" w:type="dxa"/>
              <w:bottom w:w="57" w:type="dxa"/>
              <w:right w:w="85" w:type="dxa"/>
            </w:tcMar>
          </w:tcPr>
          <w:p w14:paraId="05082711" w14:textId="77777777" w:rsidR="00D25832" w:rsidRPr="007F4514" w:rsidRDefault="00D25832" w:rsidP="003F0CBD">
            <w:pPr>
              <w:rPr>
                <w:rFonts w:cs="Arial"/>
                <w:sz w:val="18"/>
                <w:szCs w:val="18"/>
              </w:rPr>
            </w:pPr>
            <w:r>
              <w:rPr>
                <w:rFonts w:cs="Arial"/>
                <w:sz w:val="18"/>
                <w:szCs w:val="18"/>
              </w:rPr>
              <w:t xml:space="preserve">Acquired skills are developed to the extent that rapid reaction and adaptation to unforeseen situations is second nature </w:t>
            </w:r>
          </w:p>
        </w:tc>
      </w:tr>
      <w:tr w:rsidR="00D25832" w:rsidRPr="007F4514" w14:paraId="0C1937F7" w14:textId="77777777" w:rsidTr="003E23A9">
        <w:trPr>
          <w:jc w:val="center"/>
        </w:trPr>
        <w:tc>
          <w:tcPr>
            <w:tcW w:w="817" w:type="dxa"/>
            <w:tcMar>
              <w:top w:w="57" w:type="dxa"/>
              <w:left w:w="85" w:type="dxa"/>
              <w:bottom w:w="57" w:type="dxa"/>
              <w:right w:w="85" w:type="dxa"/>
            </w:tcMar>
          </w:tcPr>
          <w:p w14:paraId="4696FF2E" w14:textId="77777777" w:rsidR="00D25832" w:rsidRPr="007F4514" w:rsidRDefault="00D25832" w:rsidP="003F0CBD">
            <w:pPr>
              <w:jc w:val="center"/>
              <w:rPr>
                <w:rFonts w:cs="Arial"/>
                <w:sz w:val="18"/>
                <w:szCs w:val="18"/>
              </w:rPr>
            </w:pPr>
            <w:r>
              <w:rPr>
                <w:rFonts w:cs="Arial"/>
                <w:sz w:val="18"/>
                <w:szCs w:val="18"/>
              </w:rPr>
              <w:t>5</w:t>
            </w:r>
          </w:p>
        </w:tc>
        <w:tc>
          <w:tcPr>
            <w:tcW w:w="2126" w:type="dxa"/>
            <w:tcMar>
              <w:top w:w="57" w:type="dxa"/>
              <w:left w:w="85" w:type="dxa"/>
              <w:bottom w:w="57" w:type="dxa"/>
              <w:right w:w="85" w:type="dxa"/>
            </w:tcMar>
          </w:tcPr>
          <w:p w14:paraId="29C87209" w14:textId="77777777" w:rsidR="00D25832" w:rsidRPr="007F4514" w:rsidRDefault="00D25832" w:rsidP="003F0CBD">
            <w:pPr>
              <w:rPr>
                <w:rFonts w:cs="Arial"/>
                <w:sz w:val="18"/>
                <w:szCs w:val="18"/>
              </w:rPr>
            </w:pPr>
            <w:r>
              <w:rPr>
                <w:rFonts w:cs="Arial"/>
                <w:sz w:val="18"/>
                <w:szCs w:val="18"/>
              </w:rPr>
              <w:t>The confident application  of complex techniques across a wide and often unpredictable variety of contexts</w:t>
            </w:r>
          </w:p>
        </w:tc>
        <w:tc>
          <w:tcPr>
            <w:tcW w:w="2977" w:type="dxa"/>
            <w:tcMar>
              <w:top w:w="57" w:type="dxa"/>
              <w:left w:w="85" w:type="dxa"/>
              <w:bottom w:w="57" w:type="dxa"/>
              <w:right w:w="85" w:type="dxa"/>
            </w:tcMar>
          </w:tcPr>
          <w:p w14:paraId="09CB9372" w14:textId="77777777" w:rsidR="00D25832" w:rsidRPr="008819CF" w:rsidRDefault="00D25832" w:rsidP="003F0CBD">
            <w:pPr>
              <w:rPr>
                <w:rFonts w:cs="Arial"/>
                <w:sz w:val="18"/>
                <w:szCs w:val="18"/>
              </w:rPr>
            </w:pPr>
            <w:r>
              <w:rPr>
                <w:rFonts w:cs="Arial"/>
                <w:sz w:val="18"/>
                <w:szCs w:val="18"/>
              </w:rPr>
              <w:t xml:space="preserve">A </w:t>
            </w:r>
            <w:r>
              <w:rPr>
                <w:rFonts w:cs="Arial"/>
                <w:b/>
                <w:sz w:val="18"/>
                <w:szCs w:val="18"/>
              </w:rPr>
              <w:t>comprehensive</w:t>
            </w:r>
            <w:r>
              <w:rPr>
                <w:rFonts w:cs="Arial"/>
                <w:sz w:val="18"/>
                <w:szCs w:val="18"/>
              </w:rPr>
              <w:t xml:space="preserve"> understanding of both national and international legislation, recommendations and guidelines appertaining to the delivery of AtoN services </w:t>
            </w:r>
          </w:p>
        </w:tc>
        <w:tc>
          <w:tcPr>
            <w:tcW w:w="3322" w:type="dxa"/>
            <w:tcMar>
              <w:top w:w="57" w:type="dxa"/>
              <w:left w:w="85" w:type="dxa"/>
              <w:bottom w:w="57" w:type="dxa"/>
              <w:right w:w="85" w:type="dxa"/>
            </w:tcMar>
          </w:tcPr>
          <w:p w14:paraId="61E43D86" w14:textId="77777777" w:rsidR="00D25832" w:rsidRPr="007F4514" w:rsidRDefault="00D25832" w:rsidP="003F0CBD">
            <w:pPr>
              <w:rPr>
                <w:rFonts w:cs="Arial"/>
                <w:sz w:val="18"/>
                <w:szCs w:val="18"/>
              </w:rPr>
            </w:pPr>
            <w:r>
              <w:rPr>
                <w:rFonts w:cs="Arial"/>
                <w:sz w:val="18"/>
                <w:szCs w:val="18"/>
              </w:rPr>
              <w:t>Recognised external standards of excellence are applied faultlessly in a developing legislative and technical environment</w:t>
            </w:r>
          </w:p>
        </w:tc>
      </w:tr>
    </w:tbl>
    <w:p w14:paraId="3E84C2FE" w14:textId="77777777" w:rsidR="006C79CB" w:rsidRPr="006C79CB" w:rsidRDefault="006C79CB" w:rsidP="006C79CB">
      <w:pPr>
        <w:jc w:val="both"/>
        <w:rPr>
          <w:rFonts w:cs="Arial"/>
          <w:b/>
          <w:sz w:val="20"/>
          <w:szCs w:val="20"/>
        </w:rPr>
      </w:pPr>
    </w:p>
    <w:p w14:paraId="06394FF6" w14:textId="77777777" w:rsidR="00D25832" w:rsidRPr="006C79CB" w:rsidRDefault="006C79CB" w:rsidP="006C79CB">
      <w:pPr>
        <w:pStyle w:val="Heading1"/>
      </w:pPr>
      <w:bookmarkStart w:id="45" w:name="_Toc306783956"/>
      <w:r w:rsidRPr="006C79CB">
        <w:t>DETAILED TEACHING SYLLABUS</w:t>
      </w:r>
      <w:bookmarkEnd w:id="45"/>
    </w:p>
    <w:p w14:paraId="5FBD40FE" w14:textId="77777777" w:rsidR="00EC35D5" w:rsidRDefault="00EC35D5" w:rsidP="00EC35D5">
      <w:pPr>
        <w:pStyle w:val="BodyText"/>
      </w:pPr>
      <w:r>
        <w:t>The detailed teaching syllabus for each module is laid out in a learning-objective format</w:t>
      </w:r>
      <w:ins w:id="46" w:author="martinb" w:date="2011-10-19T09:10:00Z">
        <w:r w:rsidR="006730A0">
          <w:t>.  In this</w:t>
        </w:r>
      </w:ins>
      <w:ins w:id="47" w:author="martinb" w:date="2011-10-19T09:11:00Z">
        <w:r w:rsidR="006730A0">
          <w:t xml:space="preserve"> format</w:t>
        </w:r>
      </w:ins>
      <w:del w:id="48" w:author="martinb" w:date="2011-10-19T09:10:00Z">
        <w:r w:rsidDel="006730A0">
          <w:delText xml:space="preserve"> in which</w:delText>
        </w:r>
      </w:del>
      <w:ins w:id="49" w:author="martinb" w:date="2011-10-19T09:11:00Z">
        <w:r w:rsidR="006730A0">
          <w:t>,</w:t>
        </w:r>
      </w:ins>
      <w:r>
        <w:t xml:space="preserve"> the objective for each sub-element describes what each participant must achieve to demonstrate </w:t>
      </w:r>
      <w:del w:id="50" w:author="martinb" w:date="2011-10-19T09:11:00Z">
        <w:r w:rsidDel="006730A0">
          <w:delText xml:space="preserve">that </w:delText>
        </w:r>
      </w:del>
      <w:r>
        <w:t xml:space="preserve">the necessary level of knowledge has been acquired. </w:t>
      </w:r>
      <w:r w:rsidR="003E23A9">
        <w:t xml:space="preserve"> </w:t>
      </w:r>
      <w:r>
        <w:t>The learning-objective format assumes that the objective for each sub-element is preceded by the phrase:</w:t>
      </w:r>
    </w:p>
    <w:p w14:paraId="7A734C0D" w14:textId="77777777" w:rsidR="00D25832" w:rsidRPr="00EC35D5" w:rsidRDefault="00EC35D5" w:rsidP="00EC35D5">
      <w:pPr>
        <w:pStyle w:val="BodyText"/>
        <w:ind w:left="567"/>
        <w:rPr>
          <w:i/>
        </w:rPr>
      </w:pPr>
      <w:r w:rsidRPr="00EC35D5">
        <w:rPr>
          <w:i/>
        </w:rPr>
        <w:t>The expected learning outcome is that the participant has acquired the recommended level of competence in………………...</w:t>
      </w:r>
    </w:p>
    <w:p w14:paraId="343991A0" w14:textId="77777777" w:rsidR="00EC35D5" w:rsidRDefault="00EC35D5" w:rsidP="00EC35D5">
      <w:pPr>
        <w:pStyle w:val="Heading1"/>
      </w:pPr>
      <w:bookmarkStart w:id="51" w:name="_Toc306783957"/>
      <w:r>
        <w:t>Presentation</w:t>
      </w:r>
      <w:bookmarkEnd w:id="51"/>
    </w:p>
    <w:p w14:paraId="1F946731" w14:textId="77777777" w:rsidR="00EC35D5" w:rsidRDefault="00EC35D5" w:rsidP="00EC35D5">
      <w:pPr>
        <w:pStyle w:val="BodyText"/>
      </w:pPr>
      <w:r>
        <w:t>The manner and frequency of the presentation of facts, concepts and methodologies will be determined by individual instructors who will use what they see as the most appropriate teaching method to ensure that each participant has acquired the required level of competency in each sub-element of the syllabus.</w:t>
      </w:r>
    </w:p>
    <w:p w14:paraId="1B4781E5" w14:textId="77777777" w:rsidR="00EC35D5" w:rsidRDefault="00EC35D5" w:rsidP="00EC35D5">
      <w:pPr>
        <w:pStyle w:val="Heading1"/>
      </w:pPr>
      <w:bookmarkStart w:id="52" w:name="_Toc306783958"/>
      <w:r>
        <w:t>EVALUATION OR ASSESSMENT OF THE COURSE PARTICIPANTS</w:t>
      </w:r>
      <w:bookmarkEnd w:id="52"/>
    </w:p>
    <w:p w14:paraId="214EDF6C" w14:textId="77777777" w:rsidR="00EC35D5" w:rsidRDefault="00EC35D5" w:rsidP="00EC35D5">
      <w:pPr>
        <w:pStyle w:val="BodyText"/>
      </w:pPr>
      <w:r>
        <w:t xml:space="preserve">IALA Recommendation E-141 Article 4.1 states that the award of AtoN qualifications should be based on the achievement of satisfactory results obtained during training courses. </w:t>
      </w:r>
      <w:r w:rsidR="003E23A9">
        <w:t xml:space="preserve"> </w:t>
      </w:r>
      <w:r>
        <w:t xml:space="preserve">The Level 1+ Model Course for senior AtoN Managers is </w:t>
      </w:r>
      <w:r w:rsidRPr="00657B12">
        <w:t>principally theoretical</w:t>
      </w:r>
      <w:r>
        <w:t xml:space="preserve"> supported by some practical tasks. </w:t>
      </w:r>
      <w:r w:rsidR="003E23A9">
        <w:t xml:space="preserve"> </w:t>
      </w:r>
      <w:r>
        <w:t>It is recommended therefore that the competency of each participant is evaluated or assessed by a formal written test taken by participants at the end of the course.</w:t>
      </w:r>
      <w:r w:rsidR="003E23A9">
        <w:t xml:space="preserve"> </w:t>
      </w:r>
      <w:r>
        <w:t xml:space="preserve"> Further recommendat</w:t>
      </w:r>
      <w:r w:rsidR="003E23A9">
        <w:t>ions are at Part D</w:t>
      </w:r>
      <w:r w:rsidR="00FA1287">
        <w:t>,</w:t>
      </w:r>
      <w:r w:rsidR="003E23A9">
        <w:t xml:space="preserve"> paragraph 3.</w:t>
      </w:r>
    </w:p>
    <w:p w14:paraId="69DDF2AC" w14:textId="77777777" w:rsidR="00EC35D5" w:rsidRDefault="00EC35D5" w:rsidP="00EC35D5">
      <w:pPr>
        <w:pStyle w:val="Heading1"/>
      </w:pPr>
      <w:bookmarkStart w:id="53" w:name="_Toc306783959"/>
      <w:r>
        <w:t>IMPLEMENTATION</w:t>
      </w:r>
      <w:bookmarkEnd w:id="53"/>
    </w:p>
    <w:p w14:paraId="02B3926B" w14:textId="77777777" w:rsidR="00EC35D5" w:rsidRDefault="00EC35D5" w:rsidP="00EC35D5">
      <w:pPr>
        <w:pStyle w:val="BodyText"/>
      </w:pPr>
      <w:del w:id="54" w:author="martinb" w:date="2011-10-19T09:14:00Z">
        <w:r w:rsidDel="006730A0">
          <w:delText>It is self-evident that p</w:delText>
        </w:r>
      </w:del>
      <w:ins w:id="55" w:author="martinb" w:date="2011-10-19T09:14:00Z">
        <w:r w:rsidR="006730A0">
          <w:t>P</w:t>
        </w:r>
      </w:ins>
      <w:r>
        <w:t xml:space="preserve">lanning and preparation are essential to the successful implementation </w:t>
      </w:r>
      <w:ins w:id="56" w:author="martinb" w:date="2011-10-19T09:14:00Z">
        <w:r w:rsidR="006730A0">
          <w:t xml:space="preserve">and delivery </w:t>
        </w:r>
      </w:ins>
      <w:r>
        <w:t xml:space="preserve">of this model course. </w:t>
      </w:r>
      <w:r w:rsidR="003E23A9">
        <w:t xml:space="preserve"> </w:t>
      </w:r>
      <w:r>
        <w:t>In order to ensure that participants receive high quality instruction, Training Organisations will ensure that the following minimum assets are available before the course commences:</w:t>
      </w:r>
    </w:p>
    <w:p w14:paraId="3E04D5DC" w14:textId="77777777" w:rsidR="00EC35D5" w:rsidRDefault="00EC35D5" w:rsidP="00EC35D5">
      <w:pPr>
        <w:pStyle w:val="Bullet1"/>
      </w:pPr>
      <w:r>
        <w:lastRenderedPageBreak/>
        <w:t>Qualified Instructors</w:t>
      </w:r>
      <w:r w:rsidR="003E23A9">
        <w:t>;</w:t>
      </w:r>
      <w:r>
        <w:rPr>
          <w:rStyle w:val="FootnoteReference"/>
        </w:rPr>
        <w:footnoteReference w:id="5"/>
      </w:r>
    </w:p>
    <w:p w14:paraId="5A8D1B3C" w14:textId="77777777" w:rsidR="00EC35D5" w:rsidRDefault="00EC35D5" w:rsidP="00EC35D5">
      <w:pPr>
        <w:pStyle w:val="Bullet1"/>
      </w:pPr>
      <w:r>
        <w:t>Support staff and facilities</w:t>
      </w:r>
      <w:r w:rsidR="003E23A9">
        <w:t>;</w:t>
      </w:r>
    </w:p>
    <w:p w14:paraId="725AB41F" w14:textId="77777777" w:rsidR="00EC35D5" w:rsidRDefault="00EC35D5" w:rsidP="00EC35D5">
      <w:pPr>
        <w:pStyle w:val="Bullet1"/>
      </w:pPr>
      <w:r>
        <w:t>Instruction and rest rooms</w:t>
      </w:r>
      <w:r w:rsidR="003E23A9">
        <w:t>;</w:t>
      </w:r>
    </w:p>
    <w:p w14:paraId="1CBCF59C" w14:textId="77777777" w:rsidR="00EC35D5" w:rsidRDefault="00EC35D5" w:rsidP="00EC35D5">
      <w:pPr>
        <w:pStyle w:val="Bullet1"/>
      </w:pPr>
      <w:r>
        <w:t>Training aids and equipment</w:t>
      </w:r>
      <w:r w:rsidR="003E23A9">
        <w:t>;</w:t>
      </w:r>
      <w:r>
        <w:rPr>
          <w:rStyle w:val="FootnoteReference"/>
        </w:rPr>
        <w:footnoteReference w:id="6"/>
      </w:r>
    </w:p>
    <w:p w14:paraId="18272E54" w14:textId="77777777" w:rsidR="00EC35D5" w:rsidRDefault="00EC35D5" w:rsidP="00EC35D5">
      <w:pPr>
        <w:pStyle w:val="Bullet1"/>
      </w:pPr>
      <w:r>
        <w:t>Reference books; publications or extracts and other reference material</w:t>
      </w:r>
      <w:r w:rsidR="003E23A9">
        <w:t>;</w:t>
      </w:r>
      <w:r>
        <w:rPr>
          <w:rStyle w:val="FootnoteReference"/>
        </w:rPr>
        <w:footnoteReference w:id="7"/>
      </w:r>
    </w:p>
    <w:p w14:paraId="3228F906" w14:textId="77777777" w:rsidR="00EC35D5" w:rsidRDefault="00EC35D5" w:rsidP="00EC35D5">
      <w:pPr>
        <w:pStyle w:val="Bullet1"/>
      </w:pPr>
      <w:r>
        <w:t>Navigational charts and nautical publications</w:t>
      </w:r>
      <w:r w:rsidR="003E23A9">
        <w:t>.</w:t>
      </w:r>
    </w:p>
    <w:p w14:paraId="68E630F8" w14:textId="77777777" w:rsidR="00EC35D5" w:rsidRDefault="00EC35D5" w:rsidP="00EC35D5">
      <w:pPr>
        <w:pStyle w:val="Heading1"/>
      </w:pPr>
      <w:bookmarkStart w:id="59" w:name="_Toc306783960"/>
      <w:r>
        <w:t>VALIDATION</w:t>
      </w:r>
      <w:bookmarkEnd w:id="59"/>
    </w:p>
    <w:p w14:paraId="61F19978" w14:textId="77777777" w:rsidR="00EC35D5" w:rsidRDefault="00EC35D5" w:rsidP="00EC35D5">
      <w:pPr>
        <w:pStyle w:val="BodyText"/>
      </w:pPr>
      <w:r>
        <w:t xml:space="preserve">The information contained in this document has been based on Recommendation E-141 – Standards for Training and Certification of </w:t>
      </w:r>
      <w:proofErr w:type="gramStart"/>
      <w:r>
        <w:t>AtoN</w:t>
      </w:r>
      <w:proofErr w:type="gramEnd"/>
      <w:r>
        <w:t xml:space="preserve"> Personnel. </w:t>
      </w:r>
      <w:r w:rsidR="003E23A9">
        <w:t xml:space="preserve"> </w:t>
      </w:r>
      <w:r>
        <w:t>It has been prepared by a Consultant</w:t>
      </w:r>
      <w:r w:rsidR="00390237">
        <w:t>, reviewed by the competent IALA Committees and validated by the</w:t>
      </w:r>
      <w:r w:rsidR="00657B12">
        <w:t xml:space="preserve"> </w:t>
      </w:r>
      <w:r w:rsidR="00390237">
        <w:t>IALA Council</w:t>
      </w:r>
      <w:r>
        <w:t>.</w:t>
      </w:r>
    </w:p>
    <w:p w14:paraId="0C9988B5" w14:textId="77777777" w:rsidR="00EC35D5" w:rsidRPr="00304B67" w:rsidRDefault="00EC35D5" w:rsidP="00C345E3">
      <w:pPr>
        <w:pStyle w:val="BodyText"/>
      </w:pPr>
    </w:p>
    <w:p w14:paraId="791E41BF" w14:textId="77777777" w:rsidR="00C345E3" w:rsidRPr="00304B67" w:rsidRDefault="00C345E3">
      <w:pPr>
        <w:rPr>
          <w:rFonts w:cs="Arial"/>
          <w:b/>
          <w:sz w:val="28"/>
          <w:szCs w:val="28"/>
        </w:rPr>
      </w:pPr>
      <w:r w:rsidRPr="00304B67">
        <w:br w:type="page"/>
      </w:r>
    </w:p>
    <w:p w14:paraId="18CD2CDB" w14:textId="77777777" w:rsidR="00AD1083" w:rsidRPr="00304B67" w:rsidRDefault="00EC35D5" w:rsidP="00EC35D5">
      <w:pPr>
        <w:pStyle w:val="Title"/>
      </w:pPr>
      <w:bookmarkStart w:id="60" w:name="_Toc306783961"/>
      <w:r>
        <w:lastRenderedPageBreak/>
        <w:t>PART C – COURSE FRAMEWORK</w:t>
      </w:r>
      <w:bookmarkEnd w:id="60"/>
    </w:p>
    <w:p w14:paraId="123E99C4" w14:textId="77777777" w:rsidR="00AD1083" w:rsidRPr="00304B67" w:rsidRDefault="00EC35D5" w:rsidP="00967601">
      <w:pPr>
        <w:pStyle w:val="Heading1"/>
        <w:numPr>
          <w:ilvl w:val="0"/>
          <w:numId w:val="17"/>
        </w:numPr>
      </w:pPr>
      <w:bookmarkStart w:id="61" w:name="_Toc306783962"/>
      <w:r>
        <w:t>Introduction</w:t>
      </w:r>
      <w:bookmarkEnd w:id="61"/>
    </w:p>
    <w:p w14:paraId="069D9D45" w14:textId="77777777" w:rsidR="00EC35D5" w:rsidRPr="00EC35D5" w:rsidRDefault="00EC35D5" w:rsidP="00EC35D5">
      <w:pPr>
        <w:pStyle w:val="BodyText"/>
      </w:pPr>
      <w:r w:rsidRPr="00EC35D5">
        <w:t xml:space="preserve">The syllabus for this model course is based on selected key subject elements at Appendix 1 to IALA Recommendation E-141. </w:t>
      </w:r>
      <w:r w:rsidR="003E23A9">
        <w:t xml:space="preserve"> </w:t>
      </w:r>
      <w:r w:rsidRPr="00EC35D5">
        <w:t xml:space="preserve">Having demonstrated the required level of competence by passing the modular examinations set by the Accredited Training Organisation, participants will be awarded an IALA </w:t>
      </w:r>
      <w:proofErr w:type="gramStart"/>
      <w:r w:rsidRPr="00EC35D5">
        <w:t>AtoN</w:t>
      </w:r>
      <w:proofErr w:type="gramEnd"/>
      <w:r w:rsidRPr="00EC35D5">
        <w:t xml:space="preserve"> Level 1+ Certificate. </w:t>
      </w:r>
      <w:r w:rsidR="003E23A9">
        <w:t xml:space="preserve"> </w:t>
      </w:r>
      <w:r w:rsidRPr="00EC35D5">
        <w:t>This will permit them to operate as a senior manager with an AtoN service provider approved by the Competent Authority</w:t>
      </w:r>
      <w:ins w:id="62" w:author="martinb" w:date="2011-10-19T09:15:00Z">
        <w:r w:rsidR="00E409AF">
          <w:t>,</w:t>
        </w:r>
      </w:ins>
      <w:r w:rsidRPr="00EC35D5">
        <w:t xml:space="preserve"> or as a senior director within such an Authority.</w:t>
      </w:r>
    </w:p>
    <w:p w14:paraId="67A701DB" w14:textId="77777777" w:rsidR="00EC35D5" w:rsidRDefault="00EC35D5" w:rsidP="00EC35D5">
      <w:pPr>
        <w:pStyle w:val="Heading1"/>
      </w:pPr>
      <w:bookmarkStart w:id="63" w:name="_Toc306783963"/>
      <w:r>
        <w:t>ENTRY LEVEL REQUIREMENTS FOR A LEVEL 1+ SENIOR MANAGER</w:t>
      </w:r>
      <w:bookmarkEnd w:id="63"/>
    </w:p>
    <w:p w14:paraId="0CFF2BB1" w14:textId="77777777" w:rsidR="00EC35D5" w:rsidRDefault="00EC35D5" w:rsidP="00EC35D5">
      <w:pPr>
        <w:pStyle w:val="BodyText"/>
      </w:pPr>
      <w:r>
        <w:t xml:space="preserve">This model course is designed principally for managers with experience in AtoN service provision or the Competent Authority that has responsibility for providing such a service. </w:t>
      </w:r>
      <w:r w:rsidR="003E23A9">
        <w:t xml:space="preserve"> </w:t>
      </w:r>
      <w:r>
        <w:t xml:space="preserve">The Accredited Training Organisation (which is in turn responsible to the Competent Authority) must determine minimum entry requirements for AtoN Level 1+ senior manager training. </w:t>
      </w:r>
      <w:r w:rsidR="003E23A9">
        <w:t xml:space="preserve"> </w:t>
      </w:r>
      <w:r>
        <w:t>The following list provides guidance on criteria for selection of participants:</w:t>
      </w:r>
    </w:p>
    <w:p w14:paraId="343BE5D1" w14:textId="77777777" w:rsidR="00EC35D5" w:rsidRDefault="00EC35D5" w:rsidP="00EC35D5">
      <w:pPr>
        <w:pStyle w:val="Bullet1"/>
      </w:pPr>
      <w:r>
        <w:t>Demonstrable competence in English or other approved main language of instruction;</w:t>
      </w:r>
    </w:p>
    <w:p w14:paraId="78EC4575" w14:textId="77777777" w:rsidR="00EC35D5" w:rsidRDefault="00EC35D5" w:rsidP="00EC35D5">
      <w:pPr>
        <w:pStyle w:val="Bullet1"/>
      </w:pPr>
      <w:r>
        <w:t xml:space="preserve">Be in possession of an IALA AtoN Level 1 Certificate and at least </w:t>
      </w:r>
      <w:commentRangeStart w:id="64"/>
      <w:r>
        <w:t>3</w:t>
      </w:r>
      <w:commentRangeEnd w:id="64"/>
      <w:r w:rsidR="00E409AF">
        <w:rPr>
          <w:rStyle w:val="CommentReference"/>
          <w:rFonts w:eastAsia="Times New Roman"/>
          <w:lang w:eastAsia="de-DE"/>
        </w:rPr>
        <w:commentReference w:id="64"/>
      </w:r>
      <w:r>
        <w:t xml:space="preserve"> years' management experience following the award of such a certificate;</w:t>
      </w:r>
    </w:p>
    <w:p w14:paraId="1B31A519" w14:textId="77777777" w:rsidR="00EC35D5" w:rsidRDefault="00EC35D5" w:rsidP="00EC35D5">
      <w:pPr>
        <w:pStyle w:val="Bullet1"/>
      </w:pPr>
      <w:r>
        <w:t>Hold a middle or senior management appointment in a recognised AtoN service provider with at least six years' experience in such an organisation;</w:t>
      </w:r>
      <w:r>
        <w:rPr>
          <w:rStyle w:val="FootnoteReference"/>
        </w:rPr>
        <w:footnoteReference w:id="8"/>
      </w:r>
    </w:p>
    <w:p w14:paraId="5A9772D8" w14:textId="77777777" w:rsidR="00EC35D5" w:rsidRDefault="00EC35D5" w:rsidP="00EC35D5">
      <w:pPr>
        <w:pStyle w:val="Bullet1"/>
      </w:pPr>
      <w:r>
        <w:t>Hold a senior director-level appointment in the maritime affairs department of the Competent Authority.</w:t>
      </w:r>
      <w:r w:rsidR="0079447E">
        <w:rPr>
          <w:rStyle w:val="FootnoteReference"/>
        </w:rPr>
        <w:footnoteReference w:id="9"/>
      </w:r>
    </w:p>
    <w:p w14:paraId="7F1D9C3C" w14:textId="77777777" w:rsidR="00EC35D5" w:rsidRDefault="00EC35D5" w:rsidP="00EC35D5">
      <w:pPr>
        <w:pStyle w:val="Heading1"/>
      </w:pPr>
      <w:bookmarkStart w:id="66" w:name="_Toc306783964"/>
      <w:r>
        <w:t>COURSE INTAKE - LIMITATIONS</w:t>
      </w:r>
      <w:bookmarkEnd w:id="66"/>
      <w:r>
        <w:tab/>
      </w:r>
    </w:p>
    <w:p w14:paraId="2DFFACD9" w14:textId="77777777" w:rsidR="00EC35D5" w:rsidRDefault="00EC35D5" w:rsidP="00EC35D5">
      <w:pPr>
        <w:pStyle w:val="BodyText"/>
      </w:pPr>
      <w:r>
        <w:t>The Accredited Training Organisation will determine the maximum number of participants that can reasonably acquire the necessary competence during a specific course of instruction.</w:t>
      </w:r>
      <w:r w:rsidR="003E23A9">
        <w:t xml:space="preserve"> </w:t>
      </w:r>
      <w:r>
        <w:t xml:space="preserve"> It is expected that one lead instructor should be able to transfer a satisfactory level of understanding to a maximum of 8 participants during a series of 40 minute lectures.</w:t>
      </w:r>
    </w:p>
    <w:p w14:paraId="4496CED5" w14:textId="77777777" w:rsidR="00EC35D5" w:rsidRDefault="00EC35D5" w:rsidP="00EC35D5">
      <w:pPr>
        <w:pStyle w:val="Heading1"/>
      </w:pPr>
      <w:bookmarkStart w:id="67" w:name="_Toc306783965"/>
      <w:r>
        <w:t>TRAINING STAFF REQUIREMENTS</w:t>
      </w:r>
      <w:bookmarkEnd w:id="67"/>
    </w:p>
    <w:p w14:paraId="68899E96" w14:textId="77777777" w:rsidR="00EC35D5" w:rsidRDefault="00EC35D5" w:rsidP="00EC35D5">
      <w:pPr>
        <w:pStyle w:val="BodyText"/>
      </w:pPr>
      <w:r>
        <w:t xml:space="preserve">Accredited Training Organisations will be accountable to the Competent Authority for ensuring that the instructors and course supervisors tasked with the conduct of this model course, and any supporting staff, are appropriately qualified and subject to review by approved Quality Management System procedures. </w:t>
      </w:r>
      <w:r w:rsidR="003E23A9">
        <w:t xml:space="preserve"> </w:t>
      </w:r>
      <w:r>
        <w:t xml:space="preserve">The key factor is that both instructors and supervisors should have an appropriate balance of professional and teaching competencies. </w:t>
      </w:r>
      <w:r w:rsidR="003E23A9">
        <w:t xml:space="preserve"> </w:t>
      </w:r>
      <w:r>
        <w:t>The following list provides guidance on criteria for approved training staff:</w:t>
      </w:r>
    </w:p>
    <w:p w14:paraId="0295DF33" w14:textId="77777777" w:rsidR="00EC35D5" w:rsidRDefault="00EC35D5" w:rsidP="0079447E">
      <w:pPr>
        <w:pStyle w:val="Heading2"/>
      </w:pPr>
      <w:bookmarkStart w:id="68" w:name="_Toc306783966"/>
      <w:r>
        <w:t>Course Instructors</w:t>
      </w:r>
      <w:bookmarkEnd w:id="68"/>
    </w:p>
    <w:p w14:paraId="4AA060EC" w14:textId="77777777" w:rsidR="00EC35D5" w:rsidRDefault="00EC35D5" w:rsidP="0079447E">
      <w:pPr>
        <w:pStyle w:val="Bullet1"/>
      </w:pPr>
      <w:r>
        <w:t>Fluency in English or other approved main language of instruction</w:t>
      </w:r>
      <w:r w:rsidR="0079447E">
        <w:t>;</w:t>
      </w:r>
    </w:p>
    <w:p w14:paraId="05B31CD3" w14:textId="77777777" w:rsidR="00EC35D5" w:rsidRDefault="00EC35D5" w:rsidP="0079447E">
      <w:pPr>
        <w:pStyle w:val="Bullet1"/>
      </w:pPr>
      <w:r>
        <w:t>Be in possession of an IALA AtoN Level 1+ Senior Manager's Certificate an</w:t>
      </w:r>
      <w:r w:rsidR="0079447E">
        <w:t xml:space="preserve">d at least 6 years' management </w:t>
      </w:r>
      <w:r>
        <w:t>experience in AtoN service provision</w:t>
      </w:r>
      <w:r w:rsidR="0079447E">
        <w:t>;</w:t>
      </w:r>
    </w:p>
    <w:p w14:paraId="43658206" w14:textId="77777777" w:rsidR="00EC35D5" w:rsidRDefault="00EC35D5" w:rsidP="0079447E">
      <w:pPr>
        <w:pStyle w:val="Bullet1"/>
      </w:pPr>
      <w:r>
        <w:t>At least 5 years work experience with a recognised AtoN service provider or other maritime safety organisation in a senior management or consultancy capacity</w:t>
      </w:r>
      <w:r w:rsidR="0079447E">
        <w:t>;</w:t>
      </w:r>
    </w:p>
    <w:p w14:paraId="283A02F0" w14:textId="77777777" w:rsidR="00EC35D5" w:rsidRDefault="00EC35D5" w:rsidP="0079447E">
      <w:pPr>
        <w:pStyle w:val="Bullet1"/>
      </w:pPr>
      <w:r>
        <w:t xml:space="preserve">An accredited IMO auditor with at least </w:t>
      </w:r>
      <w:r w:rsidR="00002F24">
        <w:t>3</w:t>
      </w:r>
      <w:r>
        <w:t xml:space="preserve"> years' experience</w:t>
      </w:r>
      <w:r w:rsidR="00002F24">
        <w:t xml:space="preserve"> on safety of navigation</w:t>
      </w:r>
      <w:r w:rsidR="0079447E">
        <w:t>;</w:t>
      </w:r>
    </w:p>
    <w:p w14:paraId="548F7419" w14:textId="77777777" w:rsidR="0079447E" w:rsidRPr="0079447E" w:rsidRDefault="0079447E" w:rsidP="0079447E">
      <w:pPr>
        <w:pStyle w:val="Bullet1"/>
      </w:pPr>
      <w:r w:rsidRPr="0079447E">
        <w:lastRenderedPageBreak/>
        <w:t>Proven professional or technical expertise in a specialist field related to syllabus elements or sub-elements (for example Law of the Sea or Traffic Monitoring)</w:t>
      </w:r>
      <w:r>
        <w:t>.</w:t>
      </w:r>
    </w:p>
    <w:p w14:paraId="1E65C4CA" w14:textId="77777777" w:rsidR="0079447E" w:rsidRPr="0079447E" w:rsidRDefault="0079447E" w:rsidP="0079447E">
      <w:pPr>
        <w:pStyle w:val="Heading2"/>
      </w:pPr>
      <w:bookmarkStart w:id="69" w:name="_Toc306783967"/>
      <w:r w:rsidRPr="0079447E">
        <w:t>Course Supervisors</w:t>
      </w:r>
      <w:bookmarkEnd w:id="69"/>
    </w:p>
    <w:p w14:paraId="413B4DD4" w14:textId="77777777" w:rsidR="0079447E" w:rsidRPr="0079447E" w:rsidRDefault="0079447E" w:rsidP="0079447E">
      <w:pPr>
        <w:pStyle w:val="Bullet1"/>
      </w:pPr>
      <w:r w:rsidRPr="0079447E">
        <w:t>At least 3 years’ experience as an approved IALA AtoN Level 1 trainer</w:t>
      </w:r>
      <w:r>
        <w:t>;</w:t>
      </w:r>
    </w:p>
    <w:p w14:paraId="1B258CB1" w14:textId="77777777" w:rsidR="0079447E" w:rsidRPr="0079447E" w:rsidRDefault="0079447E" w:rsidP="0079447E">
      <w:pPr>
        <w:pStyle w:val="Bullet1"/>
      </w:pPr>
      <w:r w:rsidRPr="0079447E">
        <w:t>Be in possession of an IALA AtoN Level 1+ Senior Manager Certificate</w:t>
      </w:r>
      <w:r>
        <w:t>;</w:t>
      </w:r>
    </w:p>
    <w:p w14:paraId="0A933181" w14:textId="77777777" w:rsidR="0079447E" w:rsidRPr="0079447E" w:rsidRDefault="0079447E" w:rsidP="0079447E">
      <w:pPr>
        <w:pStyle w:val="Bullet1"/>
      </w:pPr>
      <w:commentRangeStart w:id="70"/>
      <w:r w:rsidRPr="0079447E">
        <w:t>Chair of an IALA Technical Committee</w:t>
      </w:r>
      <w:r>
        <w:t>;</w:t>
      </w:r>
      <w:commentRangeEnd w:id="70"/>
      <w:r w:rsidR="00E409AF">
        <w:rPr>
          <w:rStyle w:val="CommentReference"/>
          <w:rFonts w:eastAsia="Times New Roman"/>
          <w:lang w:eastAsia="de-DE"/>
        </w:rPr>
        <w:commentReference w:id="70"/>
      </w:r>
    </w:p>
    <w:p w14:paraId="4BDED51D" w14:textId="77777777" w:rsidR="0079447E" w:rsidRPr="0079447E" w:rsidRDefault="0079447E" w:rsidP="0079447E">
      <w:pPr>
        <w:pStyle w:val="Bullet1"/>
      </w:pPr>
      <w:r w:rsidRPr="0079447E">
        <w:t>Persons approved by the Dean</w:t>
      </w:r>
      <w:r>
        <w:t xml:space="preserve"> of the IALA World Wide Academy.</w:t>
      </w:r>
      <w:r>
        <w:rPr>
          <w:rStyle w:val="FootnoteReference"/>
        </w:rPr>
        <w:footnoteReference w:id="10"/>
      </w:r>
    </w:p>
    <w:p w14:paraId="3EA29CAA" w14:textId="77777777" w:rsidR="0079447E" w:rsidRPr="0079447E" w:rsidRDefault="0079447E" w:rsidP="0079447E">
      <w:pPr>
        <w:pStyle w:val="Heading1"/>
      </w:pPr>
      <w:bookmarkStart w:id="71" w:name="_Toc306783968"/>
      <w:r w:rsidRPr="0079447E">
        <w:t>TEACHING FACILITIES AND EQUIPMENT</w:t>
      </w:r>
      <w:bookmarkEnd w:id="71"/>
    </w:p>
    <w:p w14:paraId="7F610B82" w14:textId="77777777" w:rsidR="0079447E" w:rsidRPr="0079447E" w:rsidRDefault="0079447E" w:rsidP="0079447E">
      <w:pPr>
        <w:pStyle w:val="BodyText"/>
      </w:pPr>
      <w:r w:rsidRPr="0079447E">
        <w:t xml:space="preserve">It is assumed that standard lecturing equipment such as white boards and computer-assisted projectors will be provided. </w:t>
      </w:r>
      <w:r>
        <w:t xml:space="preserve"> </w:t>
      </w:r>
      <w:r w:rsidRPr="0079447E">
        <w:t>Additional teaching aids and equipment which might be appropriate to specific lectures are listed in the detailed teaching syllabus for each module.</w:t>
      </w:r>
    </w:p>
    <w:p w14:paraId="49036DB1" w14:textId="77777777" w:rsidR="0079447E" w:rsidRDefault="0079447E" w:rsidP="0079447E">
      <w:pPr>
        <w:pStyle w:val="BodyText"/>
      </w:pPr>
      <w:r w:rsidRPr="0079447E">
        <w:t>References to specific paragraphs or sections in the IALA NAVGUIDE or other Manuals, Recommendations, Guidelines or Conventions are shown in the detailed teaching syllabus.</w:t>
      </w:r>
    </w:p>
    <w:p w14:paraId="2393F5B2" w14:textId="77777777" w:rsidR="0079447E" w:rsidRDefault="0079447E" w:rsidP="0079447E">
      <w:pPr>
        <w:pStyle w:val="BodyText"/>
      </w:pPr>
    </w:p>
    <w:p w14:paraId="7E4571B2" w14:textId="77777777" w:rsidR="00C345E3" w:rsidRPr="00304B67" w:rsidRDefault="00C345E3">
      <w:pPr>
        <w:rPr>
          <w:sz w:val="24"/>
        </w:rPr>
      </w:pPr>
      <w:r w:rsidRPr="00304B67">
        <w:rPr>
          <w:sz w:val="24"/>
        </w:rPr>
        <w:br w:type="page"/>
      </w:r>
    </w:p>
    <w:p w14:paraId="4927B72B" w14:textId="77777777" w:rsidR="00AD1083" w:rsidRPr="00304B67" w:rsidRDefault="0079447E" w:rsidP="0079447E">
      <w:pPr>
        <w:pStyle w:val="Title"/>
      </w:pPr>
      <w:bookmarkStart w:id="72" w:name="_Toc306783969"/>
      <w:r>
        <w:lastRenderedPageBreak/>
        <w:t>PART D – GUIDELINES FOR INSTRUCTORS</w:t>
      </w:r>
      <w:bookmarkEnd w:id="72"/>
    </w:p>
    <w:p w14:paraId="13AAD00E" w14:textId="77777777" w:rsidR="00AD1083" w:rsidRPr="00304B67" w:rsidRDefault="0079447E" w:rsidP="00711883">
      <w:pPr>
        <w:pStyle w:val="AnnexHead1"/>
      </w:pPr>
      <w:r>
        <w:t>Introduction</w:t>
      </w:r>
    </w:p>
    <w:p w14:paraId="1AFC5DFD" w14:textId="77777777" w:rsidR="0079447E" w:rsidRDefault="0079447E" w:rsidP="0079447E">
      <w:pPr>
        <w:pStyle w:val="BodyText"/>
      </w:pPr>
      <w:r>
        <w:t>Senior managers in AtoN service providers and directors in Competent Authorities are responsible for providing an appropriate quantity and quality of aids to navigation services which meet or exceed the obligations set out in the SOLAS Convention, Chapter 5, Regulation 13 and other mandatory instruments issued by the International Maritime Organisation.</w:t>
      </w:r>
    </w:p>
    <w:p w14:paraId="5EAE6F87" w14:textId="77777777" w:rsidR="0079447E" w:rsidRPr="0079447E" w:rsidRDefault="0079447E" w:rsidP="0079447E">
      <w:pPr>
        <w:pStyle w:val="BodyText"/>
        <w:rPr>
          <w:i/>
        </w:rPr>
      </w:pPr>
      <w:r w:rsidRPr="0079447E">
        <w:rPr>
          <w:i/>
        </w:rPr>
        <w:t xml:space="preserve">The recruitment, selection and training of suitable personnel are pre-requisite to the provision of professionally qualified personnel capable of contributing to safe and efficient AtoN </w:t>
      </w:r>
      <w:proofErr w:type="gramStart"/>
      <w:r w:rsidRPr="0079447E">
        <w:rPr>
          <w:i/>
        </w:rPr>
        <w:t>operations…..</w:t>
      </w:r>
      <w:proofErr w:type="gramEnd"/>
      <w:r w:rsidRPr="0079447E">
        <w:rPr>
          <w:i/>
        </w:rPr>
        <w:t xml:space="preserve"> </w:t>
      </w:r>
      <w:proofErr w:type="gramStart"/>
      <w:r w:rsidRPr="0079447E">
        <w:rPr>
          <w:i/>
        </w:rPr>
        <w:t>to</w:t>
      </w:r>
      <w:proofErr w:type="gramEnd"/>
      <w:r w:rsidRPr="0079447E">
        <w:rPr>
          <w:i/>
        </w:rPr>
        <w:t xml:space="preserve"> ensure that uniform standards of procedures, practices and professional s</w:t>
      </w:r>
      <w:r>
        <w:rPr>
          <w:i/>
        </w:rPr>
        <w:t>tandards are applied world-wide</w:t>
      </w:r>
      <w:r w:rsidRPr="0079447E">
        <w:rPr>
          <w:i/>
        </w:rPr>
        <w:t>.</w:t>
      </w:r>
      <w:r>
        <w:rPr>
          <w:rStyle w:val="FootnoteReference"/>
          <w:i/>
        </w:rPr>
        <w:footnoteReference w:id="11"/>
      </w:r>
    </w:p>
    <w:p w14:paraId="64F965DB" w14:textId="77777777" w:rsidR="0079447E" w:rsidRDefault="0079447E" w:rsidP="0079447E">
      <w:pPr>
        <w:pStyle w:val="BodyText"/>
      </w:pPr>
      <w:r>
        <w:t>The role of the instructor in this process is vital, particularly as the safety of seafarers and preservation of the marine and coastal environments are at risk if international obligations are not followed; uniform standards are neglected</w:t>
      </w:r>
      <w:ins w:id="73" w:author="martinb" w:date="2011-10-19T09:22:00Z">
        <w:r w:rsidR="00E409AF">
          <w:t>,</w:t>
        </w:r>
      </w:ins>
      <w:r>
        <w:t xml:space="preserve"> or procedures are not fully understood and applied. </w:t>
      </w:r>
      <w:r w:rsidR="003E23A9">
        <w:t xml:space="preserve"> </w:t>
      </w:r>
      <w:r>
        <w:t>All sub-elements of this model course are concerned with safety, navigation risk and preservation of the environment</w:t>
      </w:r>
      <w:proofErr w:type="gramStart"/>
      <w:r>
        <w:t xml:space="preserve">. </w:t>
      </w:r>
      <w:proofErr w:type="gramEnd"/>
      <w:r>
        <w:t>Instructors should be thoroughly acquainted with both National and International regulations concerning these issues and emphasise these aspects during instruction whenever they arise.</w:t>
      </w:r>
    </w:p>
    <w:p w14:paraId="4EC57E44" w14:textId="77777777" w:rsidR="0079447E" w:rsidRDefault="0079447E" w:rsidP="0079447E">
      <w:pPr>
        <w:pStyle w:val="BodyText"/>
      </w:pPr>
      <w:r>
        <w:t xml:space="preserve">Technological advances and threats to safe navigation, many of them being addressed by the e-Navigation initiative, are generating changes and strategies to existing equipment and practices. </w:t>
      </w:r>
      <w:r w:rsidR="006B7956">
        <w:t xml:space="preserve"> </w:t>
      </w:r>
      <w:r>
        <w:t>It is essential that both instructors and supervisors keep abreast of new technologies and regulations and amend or update lesson plans as necessary to reflect changes and add new sub-elements to the detailed teaching syllabus when appropriate.</w:t>
      </w:r>
    </w:p>
    <w:p w14:paraId="0989CC46" w14:textId="77777777" w:rsidR="0079447E" w:rsidRDefault="0079447E" w:rsidP="00711883">
      <w:pPr>
        <w:pStyle w:val="AnnexHead1"/>
      </w:pPr>
      <w:r>
        <w:t>CURRICULUM</w:t>
      </w:r>
    </w:p>
    <w:p w14:paraId="066E5D8B" w14:textId="77777777" w:rsidR="0079447E" w:rsidRDefault="0079447E" w:rsidP="0079447E">
      <w:pPr>
        <w:pStyle w:val="BodyText"/>
      </w:pPr>
      <w:r>
        <w:t>The curriculum for this model course is based on the four of the five broad module subject headings and sub-headings listed at Appendix 1 to IALA Recommendation E-141.</w:t>
      </w:r>
      <w:r w:rsidR="003E23A9">
        <w:t xml:space="preserve"> </w:t>
      </w:r>
      <w:r>
        <w:t xml:space="preserve"> In Part E of this document, each main module has been broken down into non-prioritised subject elements and sub-elements which show the level of knowledge that the instructor must impart to the course participants in order for them to achieve the specified level of competence.</w:t>
      </w:r>
    </w:p>
    <w:p w14:paraId="5307553E" w14:textId="77777777" w:rsidR="0079447E" w:rsidRDefault="0079447E" w:rsidP="0079447E">
      <w:pPr>
        <w:pStyle w:val="BodyText"/>
      </w:pPr>
      <w:r>
        <w:t xml:space="preserve">The levels of competence shown in Table 1 above explain what a successful participant should be capable of doing in the workplace on the completion of the model course. </w:t>
      </w:r>
      <w:r w:rsidR="003E23A9">
        <w:t xml:space="preserve"> </w:t>
      </w:r>
      <w:r>
        <w:t>The objective of each lecture is to ensure that each participant acquires the required level of understanding in each sub-element</w:t>
      </w:r>
      <w:ins w:id="74" w:author="martinb" w:date="2011-10-19T09:24:00Z">
        <w:r w:rsidR="00E409AF">
          <w:t>,</w:t>
        </w:r>
      </w:ins>
      <w:r>
        <w:t xml:space="preserve"> so that the required learning outcome can be achieved.</w:t>
      </w:r>
    </w:p>
    <w:p w14:paraId="5B5E0AC2" w14:textId="77777777" w:rsidR="0079447E" w:rsidRDefault="0079447E" w:rsidP="0079447E">
      <w:pPr>
        <w:pStyle w:val="BodyText"/>
      </w:pPr>
      <w:r>
        <w:t>Sub-elements have been grouped into lectures capable of being delivered in 40 minutes under normal circumstances.  Each Training Organisation will determine the optimum lecture length; the sub-elements it covers</w:t>
      </w:r>
      <w:ins w:id="75" w:author="martinb" w:date="2011-10-19T09:24:00Z">
        <w:r w:rsidR="00E409AF">
          <w:t>,</w:t>
        </w:r>
      </w:ins>
      <w:r>
        <w:t xml:space="preserve"> and over what period lectures will be delivered. </w:t>
      </w:r>
      <w:r w:rsidR="003E23A9">
        <w:t xml:space="preserve"> </w:t>
      </w:r>
      <w:r>
        <w:t>However</w:t>
      </w:r>
      <w:ins w:id="76" w:author="martinb" w:date="2011-10-19T09:24:00Z">
        <w:r w:rsidR="00E409AF">
          <w:t>,</w:t>
        </w:r>
      </w:ins>
      <w:r>
        <w:t xml:space="preserve"> given the generally detailed level of understanding required from participants, it is recommended that the whole course be conducted with participants attending full</w:t>
      </w:r>
      <w:ins w:id="77" w:author="martinb" w:date="2011-10-19T09:24:00Z">
        <w:r w:rsidR="00E409AF">
          <w:t>-</w:t>
        </w:r>
      </w:ins>
      <w:del w:id="78" w:author="martinb" w:date="2011-10-19T09:24:00Z">
        <w:r w:rsidDel="00E409AF">
          <w:delText xml:space="preserve"> </w:delText>
        </w:r>
      </w:del>
      <w:r>
        <w:t>time rather than extending it over a longer period with part-time attendance.</w:t>
      </w:r>
    </w:p>
    <w:p w14:paraId="41CF8925" w14:textId="77777777" w:rsidR="0079447E" w:rsidRDefault="0079447E" w:rsidP="0079447E">
      <w:pPr>
        <w:pStyle w:val="BodyText"/>
      </w:pPr>
      <w:r>
        <w:t xml:space="preserve">An example of course planning is shown in Table 2 below. </w:t>
      </w:r>
      <w:r w:rsidR="003E23A9">
        <w:t xml:space="preserve"> </w:t>
      </w:r>
      <w:r>
        <w:t xml:space="preserve">This assumes that the syllabus can be covered in three full days comprising 15 forty-minute lectures (each followed by a 20 minute break); a 2 hour workshop and a final examination. </w:t>
      </w:r>
      <w:r w:rsidR="003E23A9">
        <w:t xml:space="preserve"> </w:t>
      </w:r>
      <w:r>
        <w:t xml:space="preserve">Given that participants will be senior managers, the pace of this course is intentionally intensive. </w:t>
      </w:r>
      <w:r w:rsidR="003E23A9">
        <w:t xml:space="preserve"> </w:t>
      </w:r>
      <w:r>
        <w:t>Participants will be expected to allocate time for private study of particular IALA publications.  Clarification can be provided during tutorials if required.</w:t>
      </w:r>
      <w:r w:rsidR="003E23A9">
        <w:t xml:space="preserve"> </w:t>
      </w:r>
      <w:r>
        <w:t xml:space="preserve"> It is therefore recommended</w:t>
      </w:r>
      <w:ins w:id="79" w:author="martinb" w:date="2011-10-19T10:40:00Z">
        <w:r w:rsidR="00584CB8">
          <w:t>,</w:t>
        </w:r>
      </w:ins>
      <w:r>
        <w:t xml:space="preserve"> that no more than 6 lectures are held in any one working day. </w:t>
      </w:r>
      <w:r w:rsidR="003E23A9">
        <w:t xml:space="preserve"> </w:t>
      </w:r>
      <w:r>
        <w:t>Guidance on assessment; examinations and re-sits is at paragraph 3 below.</w:t>
      </w:r>
    </w:p>
    <w:p w14:paraId="51CD3405" w14:textId="77777777" w:rsidR="0079447E" w:rsidRDefault="00002F24" w:rsidP="006B7956">
      <w:pPr>
        <w:pStyle w:val="BodyText"/>
      </w:pPr>
      <w:r>
        <w:lastRenderedPageBreak/>
        <w:t xml:space="preserve">Table 2 </w:t>
      </w:r>
      <w:r w:rsidR="0079447E">
        <w:t xml:space="preserve">is intended only as a guideline which Training Organisations may use to determine </w:t>
      </w:r>
      <w:proofErr w:type="gramStart"/>
      <w:r w:rsidR="0079447E">
        <w:t xml:space="preserve">their </w:t>
      </w:r>
      <w:ins w:id="80" w:author="martinb" w:date="2011-10-19T09:28:00Z">
        <w:r w:rsidR="008D2AA5">
          <w:t xml:space="preserve"> </w:t>
        </w:r>
      </w:ins>
      <w:r w:rsidR="0079447E">
        <w:t>own</w:t>
      </w:r>
      <w:proofErr w:type="gramEnd"/>
      <w:r w:rsidR="0079447E">
        <w:t xml:space="preserve"> training programme based on participant numbers; availability and entry-level standards determined from the training needs analysis.</w:t>
      </w:r>
    </w:p>
    <w:p w14:paraId="48518D04" w14:textId="77777777" w:rsidR="006B7956" w:rsidRPr="006B7956" w:rsidRDefault="006B7956" w:rsidP="006B7956">
      <w:pPr>
        <w:pStyle w:val="Table"/>
      </w:pPr>
      <w:bookmarkStart w:id="81" w:name="_Toc306783976"/>
      <w:r w:rsidRPr="006B7956">
        <w:rPr>
          <w:rFonts w:cs="Arial"/>
          <w:sz w:val="20"/>
        </w:rPr>
        <w:t>Example Course Outline Planning Programme</w:t>
      </w:r>
      <w:bookmarkEnd w:id="81"/>
    </w:p>
    <w:tbl>
      <w:tblPr>
        <w:tblStyle w:val="TableGrid"/>
        <w:tblW w:w="9242" w:type="dxa"/>
        <w:jc w:val="center"/>
        <w:tblLayout w:type="fixed"/>
        <w:tblLook w:val="04A0" w:firstRow="1" w:lastRow="0" w:firstColumn="1" w:lastColumn="0" w:noHBand="0" w:noVBand="1"/>
      </w:tblPr>
      <w:tblGrid>
        <w:gridCol w:w="534"/>
        <w:gridCol w:w="850"/>
        <w:gridCol w:w="1134"/>
        <w:gridCol w:w="1134"/>
        <w:gridCol w:w="2693"/>
        <w:gridCol w:w="2897"/>
      </w:tblGrid>
      <w:tr w:rsidR="006B7956" w:rsidRPr="009C3084" w14:paraId="2FC24FF2" w14:textId="77777777" w:rsidTr="006B7956">
        <w:trPr>
          <w:jc w:val="center"/>
        </w:trPr>
        <w:tc>
          <w:tcPr>
            <w:tcW w:w="534" w:type="dxa"/>
            <w:vAlign w:val="center"/>
          </w:tcPr>
          <w:p w14:paraId="7B9BAD30" w14:textId="77777777" w:rsidR="006B7956" w:rsidRPr="009C3084" w:rsidRDefault="006B7956" w:rsidP="003F0CBD">
            <w:pPr>
              <w:jc w:val="center"/>
              <w:rPr>
                <w:rFonts w:cs="Arial"/>
                <w:b/>
                <w:sz w:val="16"/>
                <w:szCs w:val="16"/>
              </w:rPr>
            </w:pPr>
            <w:r w:rsidRPr="009C3084">
              <w:rPr>
                <w:rFonts w:cs="Arial"/>
                <w:b/>
                <w:sz w:val="16"/>
                <w:szCs w:val="16"/>
              </w:rPr>
              <w:t>Day</w:t>
            </w:r>
          </w:p>
        </w:tc>
        <w:tc>
          <w:tcPr>
            <w:tcW w:w="850" w:type="dxa"/>
            <w:vAlign w:val="center"/>
          </w:tcPr>
          <w:p w14:paraId="1E50095E" w14:textId="77777777" w:rsidR="006B7956" w:rsidRPr="009C3084" w:rsidRDefault="006B7956" w:rsidP="003F0CBD">
            <w:pPr>
              <w:jc w:val="center"/>
              <w:rPr>
                <w:rFonts w:cs="Arial"/>
                <w:b/>
                <w:sz w:val="16"/>
                <w:szCs w:val="16"/>
              </w:rPr>
            </w:pPr>
            <w:r w:rsidRPr="009C3084">
              <w:rPr>
                <w:rFonts w:cs="Arial"/>
                <w:b/>
                <w:sz w:val="16"/>
                <w:szCs w:val="16"/>
              </w:rPr>
              <w:t>Module</w:t>
            </w:r>
          </w:p>
        </w:tc>
        <w:tc>
          <w:tcPr>
            <w:tcW w:w="1134" w:type="dxa"/>
            <w:vAlign w:val="center"/>
          </w:tcPr>
          <w:p w14:paraId="7F842998" w14:textId="77777777" w:rsidR="006B7956" w:rsidRPr="009C3084" w:rsidRDefault="006B7956" w:rsidP="003F0CBD">
            <w:pPr>
              <w:jc w:val="center"/>
              <w:rPr>
                <w:rFonts w:cs="Arial"/>
                <w:b/>
                <w:sz w:val="16"/>
                <w:szCs w:val="16"/>
              </w:rPr>
            </w:pPr>
            <w:r w:rsidRPr="009C3084">
              <w:rPr>
                <w:rFonts w:cs="Arial"/>
                <w:b/>
                <w:sz w:val="16"/>
                <w:szCs w:val="16"/>
              </w:rPr>
              <w:t>Lectures (see Part E)</w:t>
            </w:r>
          </w:p>
        </w:tc>
        <w:tc>
          <w:tcPr>
            <w:tcW w:w="1134" w:type="dxa"/>
            <w:vAlign w:val="center"/>
          </w:tcPr>
          <w:p w14:paraId="0C3CB33E" w14:textId="77777777" w:rsidR="006B7956" w:rsidRPr="009C3084" w:rsidRDefault="006B7956" w:rsidP="003F0CBD">
            <w:pPr>
              <w:jc w:val="center"/>
              <w:rPr>
                <w:rFonts w:cs="Arial"/>
                <w:b/>
                <w:sz w:val="16"/>
                <w:szCs w:val="16"/>
              </w:rPr>
            </w:pPr>
            <w:r w:rsidRPr="009C3084">
              <w:rPr>
                <w:rFonts w:cs="Arial"/>
                <w:b/>
                <w:sz w:val="16"/>
                <w:szCs w:val="16"/>
              </w:rPr>
              <w:t>Instruction hours</w:t>
            </w:r>
          </w:p>
        </w:tc>
        <w:tc>
          <w:tcPr>
            <w:tcW w:w="2693" w:type="dxa"/>
            <w:vAlign w:val="center"/>
          </w:tcPr>
          <w:p w14:paraId="0FB5114A" w14:textId="77777777" w:rsidR="006B7956" w:rsidRPr="009C3084" w:rsidRDefault="006B7956" w:rsidP="003F0CBD">
            <w:pPr>
              <w:jc w:val="center"/>
              <w:rPr>
                <w:rFonts w:cs="Arial"/>
                <w:b/>
                <w:sz w:val="16"/>
                <w:szCs w:val="16"/>
              </w:rPr>
            </w:pPr>
            <w:r w:rsidRPr="009C3084">
              <w:rPr>
                <w:rFonts w:cs="Arial"/>
                <w:b/>
                <w:sz w:val="16"/>
                <w:szCs w:val="16"/>
              </w:rPr>
              <w:t>Other Activity</w:t>
            </w:r>
          </w:p>
        </w:tc>
        <w:tc>
          <w:tcPr>
            <w:tcW w:w="2897" w:type="dxa"/>
            <w:vAlign w:val="center"/>
          </w:tcPr>
          <w:p w14:paraId="30650D77" w14:textId="77777777" w:rsidR="006B7956" w:rsidRPr="009C3084" w:rsidRDefault="006B7956" w:rsidP="003F0CBD">
            <w:pPr>
              <w:jc w:val="center"/>
              <w:rPr>
                <w:rFonts w:cs="Arial"/>
                <w:b/>
                <w:sz w:val="16"/>
                <w:szCs w:val="16"/>
              </w:rPr>
            </w:pPr>
            <w:r w:rsidRPr="009C3084">
              <w:rPr>
                <w:rFonts w:cs="Arial"/>
                <w:b/>
                <w:sz w:val="16"/>
                <w:szCs w:val="16"/>
              </w:rPr>
              <w:t>Remarks</w:t>
            </w:r>
          </w:p>
        </w:tc>
      </w:tr>
      <w:tr w:rsidR="006B7956" w:rsidRPr="006368A3" w14:paraId="36865CD8" w14:textId="77777777" w:rsidTr="006B7956">
        <w:trPr>
          <w:jc w:val="center"/>
        </w:trPr>
        <w:tc>
          <w:tcPr>
            <w:tcW w:w="534" w:type="dxa"/>
            <w:vAlign w:val="center"/>
          </w:tcPr>
          <w:p w14:paraId="4C81B5DA" w14:textId="77777777" w:rsidR="006B7956" w:rsidRPr="00AA0D0F" w:rsidRDefault="006B7956" w:rsidP="003F0CBD">
            <w:pPr>
              <w:jc w:val="center"/>
              <w:rPr>
                <w:rFonts w:cs="Arial"/>
                <w:sz w:val="18"/>
                <w:szCs w:val="18"/>
              </w:rPr>
            </w:pPr>
            <w:r>
              <w:rPr>
                <w:rFonts w:cs="Arial"/>
                <w:sz w:val="18"/>
                <w:szCs w:val="18"/>
              </w:rPr>
              <w:t>0</w:t>
            </w:r>
          </w:p>
        </w:tc>
        <w:tc>
          <w:tcPr>
            <w:tcW w:w="850" w:type="dxa"/>
            <w:shd w:val="clear" w:color="auto" w:fill="auto"/>
            <w:vAlign w:val="center"/>
          </w:tcPr>
          <w:p w14:paraId="272A5C37" w14:textId="77777777" w:rsidR="006B7956" w:rsidRPr="00AA0D0F" w:rsidRDefault="006B7956" w:rsidP="003F0CBD">
            <w:pPr>
              <w:jc w:val="center"/>
              <w:rPr>
                <w:rFonts w:cs="Arial"/>
                <w:sz w:val="18"/>
                <w:szCs w:val="18"/>
              </w:rPr>
            </w:pPr>
            <w:r>
              <w:rPr>
                <w:rFonts w:cs="Arial"/>
                <w:sz w:val="18"/>
                <w:szCs w:val="18"/>
              </w:rPr>
              <w:t>1 - 4</w:t>
            </w:r>
          </w:p>
        </w:tc>
        <w:tc>
          <w:tcPr>
            <w:tcW w:w="1134" w:type="dxa"/>
            <w:shd w:val="clear" w:color="auto" w:fill="auto"/>
            <w:vAlign w:val="center"/>
          </w:tcPr>
          <w:p w14:paraId="1F2072AA" w14:textId="77777777" w:rsidR="006B7956" w:rsidRPr="00AA0D0F" w:rsidRDefault="006B7956" w:rsidP="003F0CBD">
            <w:pPr>
              <w:jc w:val="center"/>
              <w:rPr>
                <w:rFonts w:cs="Arial"/>
                <w:sz w:val="18"/>
                <w:szCs w:val="18"/>
              </w:rPr>
            </w:pPr>
            <w:r w:rsidRPr="00AA0D0F">
              <w:rPr>
                <w:rFonts w:cs="Arial"/>
                <w:sz w:val="18"/>
                <w:szCs w:val="18"/>
              </w:rPr>
              <w:t>0</w:t>
            </w:r>
          </w:p>
        </w:tc>
        <w:tc>
          <w:tcPr>
            <w:tcW w:w="1134" w:type="dxa"/>
            <w:vAlign w:val="center"/>
          </w:tcPr>
          <w:p w14:paraId="3ADB9E94" w14:textId="77777777" w:rsidR="006B7956" w:rsidRPr="00AA0D0F" w:rsidRDefault="006B7956" w:rsidP="003F0CBD">
            <w:pPr>
              <w:jc w:val="center"/>
              <w:rPr>
                <w:rFonts w:cs="Arial"/>
                <w:sz w:val="18"/>
                <w:szCs w:val="18"/>
              </w:rPr>
            </w:pPr>
            <w:r w:rsidRPr="00AA0D0F">
              <w:rPr>
                <w:rFonts w:cs="Arial"/>
                <w:sz w:val="18"/>
                <w:szCs w:val="18"/>
              </w:rPr>
              <w:t>0</w:t>
            </w:r>
          </w:p>
        </w:tc>
        <w:tc>
          <w:tcPr>
            <w:tcW w:w="2693" w:type="dxa"/>
            <w:vAlign w:val="center"/>
          </w:tcPr>
          <w:p w14:paraId="165F5DCC" w14:textId="77777777" w:rsidR="006B7956" w:rsidRPr="00AA0D0F" w:rsidRDefault="006B7956">
            <w:pPr>
              <w:rPr>
                <w:rFonts w:cs="Arial"/>
                <w:b/>
                <w:bCs/>
                <w:caps/>
                <w:sz w:val="18"/>
                <w:szCs w:val="18"/>
                <w:lang w:val="de-DE"/>
              </w:rPr>
              <w:pPrChange w:id="82" w:author="martinb" w:date="2011-10-19T09:30:00Z">
                <w:pPr>
                  <w:numPr>
                    <w:ilvl w:val="6"/>
                    <w:numId w:val="14"/>
                  </w:numPr>
                  <w:tabs>
                    <w:tab w:val="left" w:pos="567"/>
                    <w:tab w:val="num" w:pos="1296"/>
                    <w:tab w:val="right" w:pos="9639"/>
                  </w:tabs>
                  <w:spacing w:before="120" w:after="60"/>
                  <w:ind w:left="567" w:right="142" w:hanging="567"/>
                  <w:jc w:val="center"/>
                  <w:outlineLvl w:val="6"/>
                </w:pPr>
              </w:pPrChange>
            </w:pPr>
            <w:r w:rsidRPr="00AA0D0F">
              <w:rPr>
                <w:rFonts w:cs="Arial"/>
                <w:sz w:val="18"/>
                <w:szCs w:val="18"/>
              </w:rPr>
              <w:t>Training Needs Analysis</w:t>
            </w:r>
          </w:p>
          <w:p w14:paraId="639E2044" w14:textId="77777777" w:rsidR="006B7956" w:rsidRPr="00AA0D0F" w:rsidRDefault="006B7956" w:rsidP="003F0CBD">
            <w:pPr>
              <w:jc w:val="center"/>
              <w:rPr>
                <w:rFonts w:cs="Arial"/>
                <w:sz w:val="18"/>
                <w:szCs w:val="18"/>
              </w:rPr>
            </w:pPr>
          </w:p>
        </w:tc>
        <w:tc>
          <w:tcPr>
            <w:tcW w:w="2897" w:type="dxa"/>
            <w:vAlign w:val="center"/>
          </w:tcPr>
          <w:p w14:paraId="4448C3A5" w14:textId="77777777" w:rsidR="006B7956" w:rsidRPr="00AA0D0F" w:rsidRDefault="006B7956" w:rsidP="003F0CBD">
            <w:pPr>
              <w:rPr>
                <w:rFonts w:cs="Arial"/>
                <w:sz w:val="18"/>
                <w:szCs w:val="18"/>
              </w:rPr>
            </w:pPr>
            <w:r w:rsidRPr="00AA0D0F">
              <w:rPr>
                <w:rFonts w:cs="Arial"/>
                <w:sz w:val="18"/>
                <w:szCs w:val="18"/>
              </w:rPr>
              <w:t>Conducted before course commences</w:t>
            </w:r>
          </w:p>
        </w:tc>
      </w:tr>
      <w:tr w:rsidR="006B7956" w:rsidRPr="006368A3" w14:paraId="3087041E" w14:textId="77777777" w:rsidTr="006B7956">
        <w:trPr>
          <w:jc w:val="center"/>
        </w:trPr>
        <w:tc>
          <w:tcPr>
            <w:tcW w:w="534" w:type="dxa"/>
            <w:vAlign w:val="center"/>
          </w:tcPr>
          <w:p w14:paraId="5BA4A462" w14:textId="77777777" w:rsidR="006B7956" w:rsidRPr="00AA0D0F" w:rsidRDefault="006B7956" w:rsidP="003F0CBD">
            <w:pPr>
              <w:jc w:val="center"/>
              <w:rPr>
                <w:rFonts w:cs="Arial"/>
                <w:sz w:val="18"/>
                <w:szCs w:val="18"/>
              </w:rPr>
            </w:pPr>
            <w:r>
              <w:rPr>
                <w:rFonts w:cs="Arial"/>
                <w:sz w:val="18"/>
                <w:szCs w:val="18"/>
              </w:rPr>
              <w:t>1</w:t>
            </w:r>
          </w:p>
        </w:tc>
        <w:tc>
          <w:tcPr>
            <w:tcW w:w="850" w:type="dxa"/>
            <w:vAlign w:val="center"/>
          </w:tcPr>
          <w:p w14:paraId="56431C3E" w14:textId="77777777" w:rsidR="006B7956" w:rsidRPr="00AA0D0F" w:rsidRDefault="006B7956" w:rsidP="003F0CBD">
            <w:pPr>
              <w:jc w:val="center"/>
              <w:rPr>
                <w:rFonts w:cs="Arial"/>
                <w:sz w:val="18"/>
                <w:szCs w:val="18"/>
              </w:rPr>
            </w:pPr>
            <w:r>
              <w:rPr>
                <w:rFonts w:cs="Arial"/>
                <w:sz w:val="18"/>
                <w:szCs w:val="18"/>
              </w:rPr>
              <w:t>1</w:t>
            </w:r>
          </w:p>
        </w:tc>
        <w:tc>
          <w:tcPr>
            <w:tcW w:w="1134" w:type="dxa"/>
            <w:vAlign w:val="center"/>
          </w:tcPr>
          <w:p w14:paraId="679F4BCA" w14:textId="77777777" w:rsidR="006B7956" w:rsidRPr="00AA0D0F" w:rsidRDefault="006B7956" w:rsidP="003F0CBD">
            <w:pPr>
              <w:jc w:val="center"/>
              <w:rPr>
                <w:rFonts w:cs="Arial"/>
                <w:sz w:val="18"/>
                <w:szCs w:val="18"/>
              </w:rPr>
            </w:pPr>
            <w:r>
              <w:rPr>
                <w:rFonts w:cs="Arial"/>
                <w:sz w:val="18"/>
                <w:szCs w:val="18"/>
              </w:rPr>
              <w:t>1 - 6</w:t>
            </w:r>
          </w:p>
        </w:tc>
        <w:tc>
          <w:tcPr>
            <w:tcW w:w="1134" w:type="dxa"/>
            <w:vAlign w:val="center"/>
          </w:tcPr>
          <w:p w14:paraId="652B7958" w14:textId="77777777" w:rsidR="006B7956" w:rsidRPr="00AA0D0F" w:rsidRDefault="006B7956" w:rsidP="003F0CBD">
            <w:pPr>
              <w:jc w:val="center"/>
              <w:rPr>
                <w:rFonts w:cs="Arial"/>
                <w:sz w:val="18"/>
                <w:szCs w:val="18"/>
              </w:rPr>
            </w:pPr>
            <w:r>
              <w:rPr>
                <w:rFonts w:cs="Arial"/>
                <w:sz w:val="18"/>
                <w:szCs w:val="18"/>
              </w:rPr>
              <w:t>7</w:t>
            </w:r>
          </w:p>
        </w:tc>
        <w:tc>
          <w:tcPr>
            <w:tcW w:w="2693" w:type="dxa"/>
            <w:vAlign w:val="center"/>
          </w:tcPr>
          <w:p w14:paraId="4FDB1390" w14:textId="77777777" w:rsidR="006B7956" w:rsidRPr="00AA0D0F" w:rsidRDefault="006B7956" w:rsidP="003F0CBD">
            <w:pPr>
              <w:rPr>
                <w:rFonts w:cs="Arial"/>
                <w:sz w:val="18"/>
                <w:szCs w:val="18"/>
              </w:rPr>
            </w:pPr>
            <w:r>
              <w:rPr>
                <w:rFonts w:cs="Arial"/>
                <w:sz w:val="18"/>
                <w:szCs w:val="18"/>
              </w:rPr>
              <w:t>Environmental tutorials</w:t>
            </w:r>
          </w:p>
        </w:tc>
        <w:tc>
          <w:tcPr>
            <w:tcW w:w="2897" w:type="dxa"/>
            <w:vAlign w:val="center"/>
          </w:tcPr>
          <w:p w14:paraId="228A590D" w14:textId="77777777" w:rsidR="006B7956" w:rsidRPr="00AA0D0F" w:rsidRDefault="006B7956" w:rsidP="003F0CBD">
            <w:pPr>
              <w:rPr>
                <w:rFonts w:cs="Arial"/>
                <w:sz w:val="18"/>
                <w:szCs w:val="18"/>
              </w:rPr>
            </w:pPr>
            <w:r>
              <w:rPr>
                <w:rFonts w:cs="Arial"/>
                <w:sz w:val="18"/>
                <w:szCs w:val="18"/>
              </w:rPr>
              <w:t>For participants identified during Training Needs Analysis</w:t>
            </w:r>
          </w:p>
        </w:tc>
      </w:tr>
      <w:tr w:rsidR="006B7956" w:rsidRPr="006368A3" w14:paraId="2BCB9984" w14:textId="77777777" w:rsidTr="006B7956">
        <w:trPr>
          <w:jc w:val="center"/>
        </w:trPr>
        <w:tc>
          <w:tcPr>
            <w:tcW w:w="534" w:type="dxa"/>
            <w:vAlign w:val="center"/>
          </w:tcPr>
          <w:p w14:paraId="46B5B5CF" w14:textId="77777777" w:rsidR="006B7956" w:rsidRPr="00AA0D0F" w:rsidRDefault="006B7956" w:rsidP="003F0CBD">
            <w:pPr>
              <w:jc w:val="center"/>
              <w:rPr>
                <w:rFonts w:cs="Arial"/>
                <w:sz w:val="18"/>
                <w:szCs w:val="18"/>
              </w:rPr>
            </w:pPr>
            <w:r>
              <w:rPr>
                <w:rFonts w:cs="Arial"/>
                <w:sz w:val="18"/>
                <w:szCs w:val="18"/>
              </w:rPr>
              <w:t>2</w:t>
            </w:r>
          </w:p>
        </w:tc>
        <w:tc>
          <w:tcPr>
            <w:tcW w:w="850" w:type="dxa"/>
            <w:vAlign w:val="center"/>
          </w:tcPr>
          <w:p w14:paraId="440CA7E8" w14:textId="77777777" w:rsidR="006B7956" w:rsidRPr="00AA0D0F" w:rsidRDefault="006B7956" w:rsidP="003F0CBD">
            <w:pPr>
              <w:jc w:val="center"/>
              <w:rPr>
                <w:rFonts w:cs="Arial"/>
                <w:sz w:val="18"/>
                <w:szCs w:val="18"/>
              </w:rPr>
            </w:pPr>
            <w:r>
              <w:rPr>
                <w:rFonts w:cs="Arial"/>
                <w:sz w:val="18"/>
                <w:szCs w:val="18"/>
              </w:rPr>
              <w:t>2; 3</w:t>
            </w:r>
          </w:p>
        </w:tc>
        <w:tc>
          <w:tcPr>
            <w:tcW w:w="1134" w:type="dxa"/>
            <w:vAlign w:val="center"/>
          </w:tcPr>
          <w:p w14:paraId="349243BA" w14:textId="77777777" w:rsidR="006B7956" w:rsidRPr="00AA0D0F" w:rsidRDefault="006B7956" w:rsidP="003F0CBD">
            <w:pPr>
              <w:jc w:val="center"/>
              <w:rPr>
                <w:rFonts w:cs="Arial"/>
                <w:sz w:val="18"/>
                <w:szCs w:val="18"/>
              </w:rPr>
            </w:pPr>
            <w:r>
              <w:rPr>
                <w:rFonts w:cs="Arial"/>
                <w:sz w:val="18"/>
                <w:szCs w:val="18"/>
              </w:rPr>
              <w:t>7- 12</w:t>
            </w:r>
          </w:p>
        </w:tc>
        <w:tc>
          <w:tcPr>
            <w:tcW w:w="1134" w:type="dxa"/>
            <w:vAlign w:val="center"/>
          </w:tcPr>
          <w:p w14:paraId="6A3D053E" w14:textId="77777777" w:rsidR="006B7956" w:rsidRPr="00AA0D0F" w:rsidRDefault="006B7956" w:rsidP="003F0CBD">
            <w:pPr>
              <w:jc w:val="center"/>
              <w:rPr>
                <w:rFonts w:cs="Arial"/>
                <w:sz w:val="18"/>
                <w:szCs w:val="18"/>
              </w:rPr>
            </w:pPr>
            <w:r>
              <w:rPr>
                <w:rFonts w:cs="Arial"/>
                <w:sz w:val="18"/>
                <w:szCs w:val="18"/>
              </w:rPr>
              <w:t>6</w:t>
            </w:r>
          </w:p>
        </w:tc>
        <w:tc>
          <w:tcPr>
            <w:tcW w:w="2693" w:type="dxa"/>
            <w:vAlign w:val="center"/>
          </w:tcPr>
          <w:p w14:paraId="41FF1116" w14:textId="77777777" w:rsidR="006B7956" w:rsidRDefault="006B7956" w:rsidP="003F0CBD">
            <w:pPr>
              <w:rPr>
                <w:rFonts w:cs="Arial"/>
                <w:sz w:val="18"/>
                <w:szCs w:val="18"/>
              </w:rPr>
            </w:pPr>
            <w:r>
              <w:rPr>
                <w:rFonts w:cs="Arial"/>
                <w:sz w:val="18"/>
                <w:szCs w:val="18"/>
              </w:rPr>
              <w:t xml:space="preserve">Tutorials for lectures 1-6 </w:t>
            </w:r>
          </w:p>
          <w:p w14:paraId="713F529B" w14:textId="77777777" w:rsidR="006B7956" w:rsidRPr="00AA0D0F" w:rsidRDefault="006B7956" w:rsidP="003F0CBD">
            <w:pPr>
              <w:rPr>
                <w:rFonts w:cs="Arial"/>
                <w:sz w:val="18"/>
                <w:szCs w:val="18"/>
              </w:rPr>
            </w:pPr>
            <w:r>
              <w:rPr>
                <w:rFonts w:cs="Arial"/>
                <w:sz w:val="18"/>
                <w:szCs w:val="18"/>
              </w:rPr>
              <w:t>Visit VTS centre</w:t>
            </w:r>
          </w:p>
        </w:tc>
        <w:tc>
          <w:tcPr>
            <w:tcW w:w="2897" w:type="dxa"/>
            <w:vAlign w:val="center"/>
          </w:tcPr>
          <w:p w14:paraId="2550E771" w14:textId="77777777" w:rsidR="006B7956" w:rsidRPr="00AA0D0F" w:rsidRDefault="006B7956" w:rsidP="003F0CBD">
            <w:pPr>
              <w:rPr>
                <w:rFonts w:cs="Arial"/>
                <w:sz w:val="18"/>
                <w:szCs w:val="18"/>
              </w:rPr>
            </w:pPr>
            <w:r>
              <w:rPr>
                <w:rFonts w:cs="Arial"/>
                <w:sz w:val="18"/>
                <w:szCs w:val="18"/>
              </w:rPr>
              <w:t>For participants identified on Day 1</w:t>
            </w:r>
          </w:p>
        </w:tc>
      </w:tr>
      <w:tr w:rsidR="006B7956" w:rsidRPr="00312AD4" w14:paraId="0E9B862E" w14:textId="77777777" w:rsidTr="006B7956">
        <w:trPr>
          <w:jc w:val="center"/>
        </w:trPr>
        <w:tc>
          <w:tcPr>
            <w:tcW w:w="534" w:type="dxa"/>
            <w:vMerge w:val="restart"/>
            <w:vAlign w:val="center"/>
          </w:tcPr>
          <w:p w14:paraId="3CCD3106" w14:textId="77777777" w:rsidR="006B7956" w:rsidRPr="00AA0D0F" w:rsidRDefault="006B7956" w:rsidP="003F0CBD">
            <w:pPr>
              <w:jc w:val="center"/>
              <w:rPr>
                <w:rFonts w:cs="Arial"/>
                <w:sz w:val="18"/>
                <w:szCs w:val="18"/>
              </w:rPr>
            </w:pPr>
            <w:r>
              <w:rPr>
                <w:rFonts w:cs="Arial"/>
                <w:sz w:val="18"/>
                <w:szCs w:val="18"/>
              </w:rPr>
              <w:t>3</w:t>
            </w:r>
          </w:p>
        </w:tc>
        <w:tc>
          <w:tcPr>
            <w:tcW w:w="850" w:type="dxa"/>
            <w:vAlign w:val="center"/>
          </w:tcPr>
          <w:p w14:paraId="26DE8561" w14:textId="77777777" w:rsidR="006B7956" w:rsidRPr="00AA0D0F" w:rsidRDefault="006B7956" w:rsidP="003F0CBD">
            <w:pPr>
              <w:jc w:val="center"/>
              <w:rPr>
                <w:rFonts w:cs="Arial"/>
                <w:sz w:val="18"/>
                <w:szCs w:val="18"/>
              </w:rPr>
            </w:pPr>
            <w:r>
              <w:rPr>
                <w:rFonts w:cs="Arial"/>
                <w:sz w:val="18"/>
                <w:szCs w:val="18"/>
              </w:rPr>
              <w:t>3; 4</w:t>
            </w:r>
          </w:p>
        </w:tc>
        <w:tc>
          <w:tcPr>
            <w:tcW w:w="1134" w:type="dxa"/>
            <w:vAlign w:val="center"/>
          </w:tcPr>
          <w:p w14:paraId="41AF97AE" w14:textId="77777777" w:rsidR="006B7956" w:rsidRPr="00AA0D0F" w:rsidRDefault="006B7956" w:rsidP="003F0CBD">
            <w:pPr>
              <w:jc w:val="center"/>
              <w:rPr>
                <w:rFonts w:cs="Arial"/>
                <w:sz w:val="18"/>
                <w:szCs w:val="18"/>
              </w:rPr>
            </w:pPr>
            <w:r>
              <w:rPr>
                <w:rFonts w:cs="Arial"/>
                <w:sz w:val="18"/>
                <w:szCs w:val="18"/>
              </w:rPr>
              <w:t>13 - 15</w:t>
            </w:r>
          </w:p>
        </w:tc>
        <w:tc>
          <w:tcPr>
            <w:tcW w:w="1134" w:type="dxa"/>
            <w:vAlign w:val="center"/>
          </w:tcPr>
          <w:p w14:paraId="085AC5F5" w14:textId="77777777" w:rsidR="006B7956" w:rsidRPr="00AA0D0F" w:rsidRDefault="006B7956" w:rsidP="003F0CBD">
            <w:pPr>
              <w:jc w:val="center"/>
              <w:rPr>
                <w:rFonts w:cs="Arial"/>
                <w:sz w:val="18"/>
                <w:szCs w:val="18"/>
              </w:rPr>
            </w:pPr>
            <w:r>
              <w:rPr>
                <w:rFonts w:cs="Arial"/>
                <w:sz w:val="18"/>
                <w:szCs w:val="18"/>
              </w:rPr>
              <w:t>5</w:t>
            </w:r>
          </w:p>
        </w:tc>
        <w:tc>
          <w:tcPr>
            <w:tcW w:w="2693" w:type="dxa"/>
            <w:vAlign w:val="center"/>
          </w:tcPr>
          <w:p w14:paraId="1D68F005" w14:textId="77777777" w:rsidR="006B7956" w:rsidRPr="00AA0D0F" w:rsidRDefault="006B7956" w:rsidP="003F0CBD">
            <w:pPr>
              <w:rPr>
                <w:rFonts w:cs="Arial"/>
                <w:sz w:val="18"/>
                <w:szCs w:val="18"/>
              </w:rPr>
            </w:pPr>
            <w:r>
              <w:rPr>
                <w:rFonts w:cs="Arial"/>
                <w:sz w:val="18"/>
                <w:szCs w:val="18"/>
              </w:rPr>
              <w:t>e-Navigation workshop</w:t>
            </w:r>
          </w:p>
        </w:tc>
        <w:tc>
          <w:tcPr>
            <w:tcW w:w="2897" w:type="dxa"/>
            <w:vAlign w:val="center"/>
          </w:tcPr>
          <w:p w14:paraId="5DCCA324" w14:textId="77777777" w:rsidR="006B7956" w:rsidRPr="00AA0D0F" w:rsidRDefault="006B7956" w:rsidP="003F0CBD">
            <w:pPr>
              <w:rPr>
                <w:rFonts w:cs="Arial"/>
                <w:sz w:val="18"/>
                <w:szCs w:val="18"/>
              </w:rPr>
            </w:pPr>
            <w:r>
              <w:rPr>
                <w:rFonts w:cs="Arial"/>
                <w:sz w:val="18"/>
                <w:szCs w:val="18"/>
              </w:rPr>
              <w:t>Including Industrial Members</w:t>
            </w:r>
          </w:p>
        </w:tc>
      </w:tr>
      <w:tr w:rsidR="006B7956" w:rsidRPr="00312AD4" w14:paraId="4B16FE31" w14:textId="77777777" w:rsidTr="006B7956">
        <w:trPr>
          <w:jc w:val="center"/>
        </w:trPr>
        <w:tc>
          <w:tcPr>
            <w:tcW w:w="534" w:type="dxa"/>
            <w:vMerge/>
            <w:vAlign w:val="center"/>
          </w:tcPr>
          <w:p w14:paraId="7F774DFA" w14:textId="77777777" w:rsidR="006B7956" w:rsidRPr="00AA0D0F" w:rsidRDefault="006B7956" w:rsidP="003F0CBD">
            <w:pPr>
              <w:jc w:val="center"/>
              <w:rPr>
                <w:rFonts w:cs="Arial"/>
                <w:sz w:val="18"/>
                <w:szCs w:val="18"/>
              </w:rPr>
            </w:pPr>
          </w:p>
        </w:tc>
        <w:tc>
          <w:tcPr>
            <w:tcW w:w="1984" w:type="dxa"/>
            <w:gridSpan w:val="2"/>
            <w:shd w:val="clear" w:color="auto" w:fill="D9D9D9" w:themeFill="background1" w:themeFillShade="D9"/>
            <w:vAlign w:val="center"/>
          </w:tcPr>
          <w:p w14:paraId="1EF763A9" w14:textId="77777777" w:rsidR="006B7956" w:rsidRPr="00AA0D0F" w:rsidRDefault="006B7956" w:rsidP="003F0CBD">
            <w:pPr>
              <w:jc w:val="center"/>
              <w:rPr>
                <w:rFonts w:cs="Arial"/>
                <w:sz w:val="18"/>
                <w:szCs w:val="18"/>
              </w:rPr>
            </w:pPr>
          </w:p>
        </w:tc>
        <w:tc>
          <w:tcPr>
            <w:tcW w:w="1134" w:type="dxa"/>
            <w:vAlign w:val="center"/>
          </w:tcPr>
          <w:p w14:paraId="13B71D58" w14:textId="77777777" w:rsidR="006B7956" w:rsidRPr="00AA0D0F" w:rsidRDefault="006B7956" w:rsidP="003F0CBD">
            <w:pPr>
              <w:jc w:val="center"/>
              <w:rPr>
                <w:rFonts w:cs="Arial"/>
                <w:sz w:val="18"/>
                <w:szCs w:val="18"/>
              </w:rPr>
            </w:pPr>
          </w:p>
        </w:tc>
        <w:tc>
          <w:tcPr>
            <w:tcW w:w="2693" w:type="dxa"/>
            <w:vAlign w:val="center"/>
          </w:tcPr>
          <w:p w14:paraId="72ED6F5D" w14:textId="77777777" w:rsidR="006B7956" w:rsidRPr="00AA0D0F" w:rsidRDefault="006B7956" w:rsidP="003F0CBD">
            <w:pPr>
              <w:rPr>
                <w:rFonts w:cs="Arial"/>
                <w:sz w:val="18"/>
                <w:szCs w:val="18"/>
              </w:rPr>
            </w:pPr>
            <w:r>
              <w:rPr>
                <w:rFonts w:cs="Arial"/>
                <w:sz w:val="18"/>
                <w:szCs w:val="18"/>
              </w:rPr>
              <w:t>Final examination</w:t>
            </w:r>
          </w:p>
        </w:tc>
        <w:tc>
          <w:tcPr>
            <w:tcW w:w="2897" w:type="dxa"/>
            <w:vAlign w:val="center"/>
          </w:tcPr>
          <w:p w14:paraId="19D63E0B" w14:textId="77777777" w:rsidR="006B7956" w:rsidRPr="00AA0D0F" w:rsidRDefault="006B7956" w:rsidP="003F0CBD">
            <w:pPr>
              <w:rPr>
                <w:rFonts w:cs="Arial"/>
                <w:sz w:val="18"/>
                <w:szCs w:val="18"/>
              </w:rPr>
            </w:pPr>
            <w:r>
              <w:rPr>
                <w:rFonts w:cs="Arial"/>
                <w:sz w:val="18"/>
                <w:szCs w:val="18"/>
              </w:rPr>
              <w:t>In the afternoon following a 1 hour revision period</w:t>
            </w:r>
          </w:p>
        </w:tc>
      </w:tr>
      <w:tr w:rsidR="006B7956" w:rsidRPr="00312AD4" w14:paraId="3BB9EA64" w14:textId="77777777" w:rsidTr="006B7956">
        <w:trPr>
          <w:trHeight w:val="459"/>
          <w:jc w:val="center"/>
        </w:trPr>
        <w:tc>
          <w:tcPr>
            <w:tcW w:w="1384" w:type="dxa"/>
            <w:gridSpan w:val="2"/>
            <w:vAlign w:val="center"/>
          </w:tcPr>
          <w:p w14:paraId="4C22819B" w14:textId="77777777" w:rsidR="006B7956" w:rsidRPr="00F756FB" w:rsidRDefault="006B7956" w:rsidP="003F0CBD">
            <w:pPr>
              <w:rPr>
                <w:rFonts w:cs="Arial"/>
                <w:b/>
                <w:sz w:val="16"/>
                <w:szCs w:val="16"/>
              </w:rPr>
            </w:pPr>
            <w:r>
              <w:rPr>
                <w:rFonts w:cs="Arial"/>
                <w:b/>
                <w:sz w:val="16"/>
                <w:szCs w:val="16"/>
              </w:rPr>
              <w:t>Three</w:t>
            </w:r>
            <w:r w:rsidRPr="00F756FB">
              <w:rPr>
                <w:rFonts w:cs="Arial"/>
                <w:b/>
                <w:sz w:val="16"/>
                <w:szCs w:val="16"/>
              </w:rPr>
              <w:t xml:space="preserve"> working </w:t>
            </w:r>
            <w:r>
              <w:rPr>
                <w:rFonts w:cs="Arial"/>
                <w:b/>
                <w:sz w:val="16"/>
                <w:szCs w:val="16"/>
              </w:rPr>
              <w:t>days</w:t>
            </w:r>
          </w:p>
        </w:tc>
        <w:tc>
          <w:tcPr>
            <w:tcW w:w="1134" w:type="dxa"/>
            <w:vAlign w:val="center"/>
          </w:tcPr>
          <w:p w14:paraId="62D2EF0C" w14:textId="77777777" w:rsidR="006B7956" w:rsidRPr="00312AD4" w:rsidRDefault="006B7956" w:rsidP="003F0CBD">
            <w:pPr>
              <w:rPr>
                <w:rFonts w:cs="Arial"/>
                <w:b/>
                <w:sz w:val="16"/>
                <w:szCs w:val="16"/>
              </w:rPr>
            </w:pPr>
            <w:r w:rsidRPr="00312AD4">
              <w:rPr>
                <w:rFonts w:cs="Arial"/>
                <w:b/>
                <w:sz w:val="16"/>
                <w:szCs w:val="16"/>
              </w:rPr>
              <w:t>Total hours</w:t>
            </w:r>
          </w:p>
        </w:tc>
        <w:tc>
          <w:tcPr>
            <w:tcW w:w="1134" w:type="dxa"/>
            <w:vAlign w:val="center"/>
          </w:tcPr>
          <w:p w14:paraId="51299419" w14:textId="77777777" w:rsidR="006B7956" w:rsidRPr="00883063" w:rsidRDefault="006B7956" w:rsidP="003F0CBD">
            <w:pPr>
              <w:jc w:val="center"/>
              <w:rPr>
                <w:rFonts w:cs="Arial"/>
                <w:b/>
                <w:sz w:val="16"/>
                <w:szCs w:val="16"/>
              </w:rPr>
            </w:pPr>
            <w:r>
              <w:rPr>
                <w:rFonts w:cs="Arial"/>
                <w:b/>
                <w:sz w:val="16"/>
                <w:szCs w:val="16"/>
              </w:rPr>
              <w:t>18</w:t>
            </w:r>
          </w:p>
        </w:tc>
        <w:tc>
          <w:tcPr>
            <w:tcW w:w="2693" w:type="dxa"/>
            <w:vAlign w:val="center"/>
          </w:tcPr>
          <w:p w14:paraId="43235CC5" w14:textId="77777777" w:rsidR="006B7956" w:rsidRPr="00312AD4" w:rsidRDefault="006B7956" w:rsidP="003F0CBD">
            <w:pPr>
              <w:rPr>
                <w:rFonts w:cs="Arial"/>
                <w:sz w:val="16"/>
                <w:szCs w:val="16"/>
              </w:rPr>
            </w:pPr>
          </w:p>
        </w:tc>
        <w:tc>
          <w:tcPr>
            <w:tcW w:w="2897" w:type="dxa"/>
            <w:vAlign w:val="center"/>
          </w:tcPr>
          <w:p w14:paraId="3EAADBAA" w14:textId="77777777" w:rsidR="006B7956" w:rsidRPr="00312AD4" w:rsidRDefault="006B7956" w:rsidP="003F0CBD">
            <w:pPr>
              <w:rPr>
                <w:rFonts w:cs="Arial"/>
                <w:sz w:val="16"/>
                <w:szCs w:val="16"/>
              </w:rPr>
            </w:pPr>
          </w:p>
        </w:tc>
      </w:tr>
    </w:tbl>
    <w:p w14:paraId="6661CBCD" w14:textId="77777777" w:rsidR="006B7956" w:rsidRDefault="006B7956" w:rsidP="006B7956">
      <w:pPr>
        <w:pStyle w:val="BodyText"/>
      </w:pPr>
    </w:p>
    <w:p w14:paraId="50D470A2" w14:textId="77777777" w:rsidR="006B7956" w:rsidRDefault="006B7956" w:rsidP="006B7956">
      <w:pPr>
        <w:pStyle w:val="BodyText"/>
      </w:pPr>
      <w:r>
        <w:t>The course supervisor should be involved actively in course planning and its conduct</w:t>
      </w:r>
      <w:proofErr w:type="gramStart"/>
      <w:r>
        <w:t xml:space="preserve">. </w:t>
      </w:r>
      <w:proofErr w:type="gramEnd"/>
      <w:r>
        <w:t xml:space="preserve">Participants who encounter difficulties with any elements of the syllabus should be identified during instruction. </w:t>
      </w:r>
      <w:r w:rsidR="00785C88">
        <w:t xml:space="preserve"> </w:t>
      </w:r>
      <w:r>
        <w:t xml:space="preserve">Additional time should be allocated for tutorials so that every participant who is willing to gain the required competence </w:t>
      </w:r>
      <w:r w:rsidR="00785C88">
        <w:t>has every opportunity to do so.</w:t>
      </w:r>
    </w:p>
    <w:p w14:paraId="00F1C5AE" w14:textId="77777777" w:rsidR="006B7956" w:rsidRDefault="006B7956" w:rsidP="006B7956">
      <w:pPr>
        <w:pStyle w:val="BodyText"/>
      </w:pPr>
      <w:r>
        <w:t>In order to ensure quality management, improvement to the standard of lectures should be obtained through satisfaction feedback from participants based on ISO 9001 principles.</w:t>
      </w:r>
      <w:r w:rsidR="00785C88">
        <w:t xml:space="preserve"> </w:t>
      </w:r>
      <w:r>
        <w:t xml:space="preserve"> Examination results should also be analysed by the course supervisor to determine whether the questions test competency to the required standard.</w:t>
      </w:r>
      <w:r w:rsidR="00785C88">
        <w:t xml:space="preserve"> </w:t>
      </w:r>
      <w:r>
        <w:t xml:space="preserve"> If all participants achieve high scores, the questions may not be sufficiently testing</w:t>
      </w:r>
      <w:proofErr w:type="gramStart"/>
      <w:r>
        <w:t xml:space="preserve">. </w:t>
      </w:r>
      <w:proofErr w:type="gramEnd"/>
      <w:r>
        <w:t xml:space="preserve">If all participants fall short of the required standard, the </w:t>
      </w:r>
      <w:r w:rsidRPr="00DE62E1">
        <w:t>quality of the instruction and content is likely to be below standard too!</w:t>
      </w:r>
    </w:p>
    <w:p w14:paraId="56395AFC" w14:textId="77777777" w:rsidR="006B7956" w:rsidRDefault="006B7956" w:rsidP="00711883">
      <w:pPr>
        <w:pStyle w:val="AnnexHead1"/>
      </w:pPr>
      <w:r>
        <w:t>EVALUATION AND ASSESSMENT</w:t>
      </w:r>
    </w:p>
    <w:p w14:paraId="716446EB" w14:textId="77777777" w:rsidR="006B7956" w:rsidRDefault="006B7956" w:rsidP="006B7956">
      <w:pPr>
        <w:pStyle w:val="BodyText"/>
      </w:pPr>
      <w:r>
        <w:t>The principle method of evaluating whether participants have acquired the required level of competence on this model course is by a formal written examination on Day 3.</w:t>
      </w:r>
      <w:r w:rsidR="00785C88">
        <w:t xml:space="preserve"> </w:t>
      </w:r>
      <w:r>
        <w:t xml:space="preserve"> Each Accredited Training Organisation (ATO) will, in consultation with the Competent Authority, determine the most appropriate form of examination.</w:t>
      </w:r>
      <w:r w:rsidR="00785C88">
        <w:t xml:space="preserve"> </w:t>
      </w:r>
      <w:r>
        <w:t xml:space="preserve"> It should be borne in mind that Level 1+ senior managers will be responsible for the safety of mariners. </w:t>
      </w:r>
      <w:r w:rsidR="00785C88">
        <w:t xml:space="preserve"> </w:t>
      </w:r>
      <w:r>
        <w:t xml:space="preserve">The final examination should therefore be testing with answers generally provided from memory. </w:t>
      </w:r>
      <w:r w:rsidR="00785C88">
        <w:t xml:space="preserve"> </w:t>
      </w:r>
      <w:r>
        <w:t>The following points provide guidance on the style and content of this examination which ATOs may find helpful in determining the most appropriate in their circumstances:</w:t>
      </w:r>
    </w:p>
    <w:p w14:paraId="2F0194B7" w14:textId="77777777" w:rsidR="006B7956" w:rsidRDefault="006B7956" w:rsidP="006B7956">
      <w:pPr>
        <w:pStyle w:val="Bullet1"/>
      </w:pPr>
      <w:r>
        <w:t>The examination which will cover the whole syllabus should be conducted within a m</w:t>
      </w:r>
      <w:r w:rsidR="00785C88">
        <w:t>aximum time limit of 60 minutes;</w:t>
      </w:r>
    </w:p>
    <w:p w14:paraId="6AB30752" w14:textId="77777777" w:rsidR="006B7956" w:rsidRDefault="006B7956" w:rsidP="006B7956">
      <w:pPr>
        <w:pStyle w:val="Bullet1"/>
      </w:pPr>
      <w:r>
        <w:t>A period to read the question paper before the examination time commences can be allocated, especially if the native language of participants is not the formal language of instruction</w:t>
      </w:r>
      <w:r w:rsidR="00785C88">
        <w:t>;</w:t>
      </w:r>
    </w:p>
    <w:p w14:paraId="712CC2A2" w14:textId="77777777" w:rsidR="006B7956" w:rsidRDefault="006B7956" w:rsidP="006B7956">
      <w:pPr>
        <w:pStyle w:val="Bullet1"/>
      </w:pPr>
      <w:r>
        <w:t>The questions should be short, clear and written in the formal language of instruction</w:t>
      </w:r>
      <w:r w:rsidR="00785C88">
        <w:t>;</w:t>
      </w:r>
    </w:p>
    <w:p w14:paraId="5D33A5A1" w14:textId="77777777" w:rsidR="006B7956" w:rsidRDefault="006B7956" w:rsidP="006B7956">
      <w:pPr>
        <w:pStyle w:val="Bullet1"/>
      </w:pPr>
      <w:r>
        <w:t>Questions can either be multiple choice from 4 possible answers; require short written (few-word) answers, or a combination of both</w:t>
      </w:r>
      <w:r w:rsidR="00785C88">
        <w:t>;</w:t>
      </w:r>
    </w:p>
    <w:p w14:paraId="2165F72B" w14:textId="77777777" w:rsidR="006B7956" w:rsidRDefault="006B7956" w:rsidP="006B7956">
      <w:pPr>
        <w:pStyle w:val="Bullet1"/>
      </w:pPr>
      <w:r>
        <w:t>The difficulty of each question should be based on the level of competence required from the participant in that subject</w:t>
      </w:r>
      <w:r w:rsidR="00785C88">
        <w:t>;</w:t>
      </w:r>
    </w:p>
    <w:p w14:paraId="5FC7F2C1" w14:textId="77777777" w:rsidR="006B7956" w:rsidRDefault="006B7956" w:rsidP="006B7956">
      <w:pPr>
        <w:pStyle w:val="Bullet1"/>
      </w:pPr>
      <w:r>
        <w:t>Lectures should end with key learning points and only what has been taught should be examined</w:t>
      </w:r>
      <w:r w:rsidR="00785C88">
        <w:t>;</w:t>
      </w:r>
    </w:p>
    <w:p w14:paraId="14B8B08E" w14:textId="77777777" w:rsidR="006B7956" w:rsidRDefault="006B7956" w:rsidP="006B7956">
      <w:pPr>
        <w:pStyle w:val="Bullet1"/>
      </w:pPr>
      <w:r>
        <w:t>The questions asked of one course of participants should be changed for the next course</w:t>
      </w:r>
      <w:r w:rsidR="00785C88">
        <w:t>.</w:t>
      </w:r>
    </w:p>
    <w:p w14:paraId="0C59F448" w14:textId="77777777" w:rsidR="006B7956" w:rsidRDefault="006B7956" w:rsidP="006B7956">
      <w:pPr>
        <w:pStyle w:val="BodyText"/>
      </w:pPr>
      <w:r>
        <w:lastRenderedPageBreak/>
        <w:t xml:space="preserve">Each ATO will determine the pass mark for each examination paper. </w:t>
      </w:r>
      <w:r w:rsidR="00785C88">
        <w:t xml:space="preserve"> </w:t>
      </w:r>
      <w:r>
        <w:t xml:space="preserve">The guiding principle should be that a participant being considered for the award of an AtoN Level 1+ Certificate is likely to be directly responsible for AtoN service provision or its supervision. </w:t>
      </w:r>
      <w:r w:rsidR="00785C88">
        <w:t xml:space="preserve"> </w:t>
      </w:r>
      <w:r>
        <w:t xml:space="preserve">A participant who just fails to meet the pass mark despite active participation in the course could exceptionally be given the opportunity to demonstrate his or her potential at a formal </w:t>
      </w:r>
      <w:del w:id="83" w:author="martinb" w:date="2011-10-19T10:21:00Z">
        <w:r w:rsidDel="00DE62E1">
          <w:delText xml:space="preserve">aural </w:delText>
        </w:r>
      </w:del>
      <w:ins w:id="84" w:author="martinb" w:date="2011-10-19T10:21:00Z">
        <w:r w:rsidR="00DE62E1">
          <w:t xml:space="preserve">oral </w:t>
        </w:r>
      </w:ins>
      <w:r>
        <w:t>“viva” examination held at a suitable date after the termination of this model course.</w:t>
      </w:r>
    </w:p>
    <w:p w14:paraId="71FD2693" w14:textId="77777777" w:rsidR="006B7956" w:rsidRDefault="006B7956" w:rsidP="006B7956">
      <w:pPr>
        <w:pStyle w:val="BodyText"/>
      </w:pPr>
      <w:r>
        <w:t>The following guidelines are proposed for consideration by ATOs:</w:t>
      </w:r>
    </w:p>
    <w:p w14:paraId="17BDCCFE" w14:textId="77777777" w:rsidR="006B7956" w:rsidRDefault="006B7956" w:rsidP="00785C88">
      <w:pPr>
        <w:pStyle w:val="List1"/>
      </w:pPr>
      <w:r>
        <w:t>The standard pass mark in each examination is 70% equivalent to a good (Level 3) degree of understanding</w:t>
      </w:r>
      <w:r w:rsidR="00785C88">
        <w:t>.</w:t>
      </w:r>
    </w:p>
    <w:p w14:paraId="676DDBDA" w14:textId="77777777" w:rsidR="006B7956" w:rsidRDefault="006B7956" w:rsidP="00785C88">
      <w:pPr>
        <w:pStyle w:val="List1"/>
      </w:pPr>
      <w:r>
        <w:t xml:space="preserve">Participants who fail a competency test by 5% or less will be subject to an </w:t>
      </w:r>
      <w:del w:id="85" w:author="martinb" w:date="2011-10-19T10:21:00Z">
        <w:r w:rsidDel="00DE62E1">
          <w:delText xml:space="preserve">aural </w:delText>
        </w:r>
      </w:del>
      <w:ins w:id="86" w:author="martinb" w:date="2011-10-19T10:21:00Z">
        <w:r w:rsidR="00DE62E1">
          <w:t xml:space="preserve">oral </w:t>
        </w:r>
      </w:ins>
      <w:r>
        <w:t xml:space="preserve">(“viva”) examination by the Course Supervisor (Assessor) on a convenient date following the written examination. </w:t>
      </w:r>
      <w:r w:rsidR="00785C88">
        <w:t xml:space="preserve"> </w:t>
      </w:r>
      <w:r>
        <w:t xml:space="preserve">Participants who fail the competency test by more than 5% or who do not demonstrate a satisfactory competence at a “viva” interview will not be awarded a Level 1+ Certificate. </w:t>
      </w:r>
      <w:r w:rsidR="00785C88">
        <w:t xml:space="preserve"> </w:t>
      </w:r>
      <w:r>
        <w:t xml:space="preserve">Further training may be required and failed participants will be required to attend one or more modules of another Level 1+ Model Course and re-sit another written competency test at a time to be decided by the </w:t>
      </w:r>
      <w:ins w:id="87" w:author="martinb" w:date="2011-10-19T10:22:00Z">
        <w:r w:rsidR="00DE62E1">
          <w:t>ATO.</w:t>
        </w:r>
      </w:ins>
      <w:del w:id="88" w:author="martinb" w:date="2011-10-19T10:22:00Z">
        <w:r w:rsidDel="00DE62E1">
          <w:delText>Training Organisation.</w:delText>
        </w:r>
      </w:del>
    </w:p>
    <w:p w14:paraId="7C982125" w14:textId="77777777" w:rsidR="006B7956" w:rsidRDefault="006B7956" w:rsidP="006B7956">
      <w:pPr>
        <w:pStyle w:val="BodyText"/>
      </w:pPr>
    </w:p>
    <w:p w14:paraId="733C784E" w14:textId="77777777" w:rsidR="00C345E3" w:rsidRPr="00304B67" w:rsidRDefault="00C345E3">
      <w:pPr>
        <w:rPr>
          <w:sz w:val="24"/>
        </w:rPr>
      </w:pPr>
      <w:r w:rsidRPr="00304B67">
        <w:rPr>
          <w:sz w:val="24"/>
        </w:rPr>
        <w:br w:type="page"/>
      </w:r>
    </w:p>
    <w:p w14:paraId="71E04FE1" w14:textId="77777777" w:rsidR="00AD1083" w:rsidRPr="00304B67" w:rsidRDefault="006B7956" w:rsidP="006B7956">
      <w:pPr>
        <w:pStyle w:val="Title"/>
      </w:pPr>
      <w:bookmarkStart w:id="89" w:name="_Toc306783970"/>
      <w:r>
        <w:lastRenderedPageBreak/>
        <w:t>PART E – COURSE MODULES</w:t>
      </w:r>
      <w:bookmarkEnd w:id="89"/>
    </w:p>
    <w:p w14:paraId="45655B35" w14:textId="77777777" w:rsidR="006B7956" w:rsidRDefault="006B7956" w:rsidP="006B7956">
      <w:pPr>
        <w:pStyle w:val="BodyText"/>
      </w:pPr>
      <w:r>
        <w:t xml:space="preserve">This model course comprises four modules covering the key subject headings </w:t>
      </w:r>
      <w:r w:rsidR="00785C88">
        <w:t>listed in Recommendation E-141.</w:t>
      </w:r>
    </w:p>
    <w:p w14:paraId="5C68CC74" w14:textId="77777777" w:rsidR="006B7956" w:rsidRDefault="006B7956" w:rsidP="006B7956">
      <w:pPr>
        <w:pStyle w:val="BodyText"/>
      </w:pPr>
      <w:r>
        <w:t>Table 2 in Part D above gives an example of how the whole syllabus might be covered in fifteen 40 minute lectures; and exercise and one workshop.</w:t>
      </w:r>
      <w:r>
        <w:rPr>
          <w:rStyle w:val="FootnoteReference"/>
        </w:rPr>
        <w:footnoteReference w:id="12"/>
      </w:r>
      <w:r>
        <w:t xml:space="preserve"> </w:t>
      </w:r>
      <w:r w:rsidR="00785C88">
        <w:t xml:space="preserve"> </w:t>
      </w:r>
      <w:r w:rsidR="00FB1EAE">
        <w:fldChar w:fldCharType="begin"/>
      </w:r>
      <w:r w:rsidR="00785C88">
        <w:instrText xml:space="preserve"> REF _Ref303953704 \r \h </w:instrText>
      </w:r>
      <w:r w:rsidR="00FB1EAE">
        <w:fldChar w:fldCharType="separate"/>
      </w:r>
      <w:r w:rsidR="00614C02">
        <w:t>Table 3</w:t>
      </w:r>
      <w:r w:rsidR="00FB1EAE">
        <w:fldChar w:fldCharType="end"/>
      </w:r>
      <w:r>
        <w:t xml:space="preserve"> below shows the outline of the model course. </w:t>
      </w:r>
      <w:r w:rsidR="00785C88">
        <w:t xml:space="preserve"> </w:t>
      </w:r>
      <w:r>
        <w:t>This is followed by an introduction and subject framework for each module broken down into a detailed teaching</w:t>
      </w:r>
      <w:r w:rsidR="00785C88">
        <w:t xml:space="preserve"> syllabus for each sub-element.</w:t>
      </w:r>
    </w:p>
    <w:p w14:paraId="3B7873EE" w14:textId="77777777" w:rsidR="001A2B50" w:rsidRDefault="006B7956" w:rsidP="006B7956">
      <w:pPr>
        <w:pStyle w:val="BodyText"/>
      </w:pPr>
      <w:r>
        <w:t>The Training Organisation will determine the most appropriate order of lecture delivery for each course following the training needs analysis of participants and the availability of instructors.</w:t>
      </w:r>
    </w:p>
    <w:p w14:paraId="1704399F" w14:textId="77777777" w:rsidR="006B7956" w:rsidRDefault="006B7956" w:rsidP="006B7956">
      <w:pPr>
        <w:pStyle w:val="Table"/>
      </w:pPr>
      <w:bookmarkStart w:id="90" w:name="_Ref303953704"/>
      <w:bookmarkStart w:id="91" w:name="_Toc306783977"/>
      <w:r w:rsidRPr="006B7956">
        <w:t>Model Course Outline</w:t>
      </w:r>
      <w:bookmarkEnd w:id="90"/>
      <w:bookmarkEnd w:id="91"/>
    </w:p>
    <w:tbl>
      <w:tblPr>
        <w:tblStyle w:val="TableGrid"/>
        <w:tblW w:w="0" w:type="auto"/>
        <w:jc w:val="center"/>
        <w:tblLook w:val="04A0" w:firstRow="1" w:lastRow="0" w:firstColumn="1" w:lastColumn="0" w:noHBand="0" w:noVBand="1"/>
      </w:tblPr>
      <w:tblGrid>
        <w:gridCol w:w="846"/>
        <w:gridCol w:w="3648"/>
        <w:gridCol w:w="1050"/>
        <w:gridCol w:w="2502"/>
        <w:gridCol w:w="1196"/>
      </w:tblGrid>
      <w:tr w:rsidR="006B7956" w:rsidRPr="00717B19" w14:paraId="6C4CCE50" w14:textId="77777777" w:rsidTr="006B7956">
        <w:trPr>
          <w:jc w:val="center"/>
        </w:trPr>
        <w:tc>
          <w:tcPr>
            <w:tcW w:w="846" w:type="dxa"/>
          </w:tcPr>
          <w:p w14:paraId="1823392B" w14:textId="77777777" w:rsidR="006B7956" w:rsidRPr="00717B19" w:rsidRDefault="006B7956" w:rsidP="003F0CBD">
            <w:pPr>
              <w:jc w:val="center"/>
              <w:rPr>
                <w:rFonts w:cs="Arial"/>
                <w:b/>
                <w:sz w:val="18"/>
                <w:szCs w:val="18"/>
              </w:rPr>
            </w:pPr>
            <w:r w:rsidRPr="00717B19">
              <w:rPr>
                <w:rFonts w:cs="Arial"/>
                <w:b/>
                <w:sz w:val="18"/>
                <w:szCs w:val="18"/>
              </w:rPr>
              <w:t>Module</w:t>
            </w:r>
          </w:p>
        </w:tc>
        <w:tc>
          <w:tcPr>
            <w:tcW w:w="3648" w:type="dxa"/>
          </w:tcPr>
          <w:p w14:paraId="1A54E723" w14:textId="77777777" w:rsidR="006B7956" w:rsidRPr="00717B19" w:rsidRDefault="006B7956" w:rsidP="003F0CBD">
            <w:pPr>
              <w:jc w:val="center"/>
              <w:rPr>
                <w:rFonts w:cs="Arial"/>
                <w:b/>
                <w:sz w:val="18"/>
                <w:szCs w:val="18"/>
              </w:rPr>
            </w:pPr>
            <w:r w:rsidRPr="00717B19">
              <w:rPr>
                <w:rFonts w:cs="Arial"/>
                <w:b/>
                <w:sz w:val="18"/>
                <w:szCs w:val="18"/>
              </w:rPr>
              <w:t>Subject</w:t>
            </w:r>
          </w:p>
        </w:tc>
        <w:tc>
          <w:tcPr>
            <w:tcW w:w="1050" w:type="dxa"/>
          </w:tcPr>
          <w:p w14:paraId="4633EC40" w14:textId="77777777" w:rsidR="006B7956" w:rsidRPr="00717B19" w:rsidRDefault="006B7956" w:rsidP="003F0CBD">
            <w:pPr>
              <w:jc w:val="center"/>
              <w:rPr>
                <w:rFonts w:cs="Arial"/>
                <w:b/>
                <w:sz w:val="18"/>
                <w:szCs w:val="18"/>
              </w:rPr>
            </w:pPr>
            <w:r w:rsidRPr="00717B19">
              <w:rPr>
                <w:rFonts w:cs="Arial"/>
                <w:b/>
                <w:sz w:val="18"/>
                <w:szCs w:val="18"/>
              </w:rPr>
              <w:t>Lectures</w:t>
            </w:r>
          </w:p>
        </w:tc>
        <w:tc>
          <w:tcPr>
            <w:tcW w:w="2502" w:type="dxa"/>
          </w:tcPr>
          <w:p w14:paraId="50FB387A" w14:textId="77777777" w:rsidR="006B7956" w:rsidRPr="00717B19" w:rsidRDefault="006B7956" w:rsidP="003F0CBD">
            <w:pPr>
              <w:jc w:val="center"/>
              <w:rPr>
                <w:rFonts w:cs="Arial"/>
                <w:b/>
                <w:sz w:val="18"/>
                <w:szCs w:val="18"/>
              </w:rPr>
            </w:pPr>
            <w:r w:rsidRPr="00717B19">
              <w:rPr>
                <w:rFonts w:cs="Arial"/>
                <w:b/>
                <w:sz w:val="18"/>
                <w:szCs w:val="18"/>
              </w:rPr>
              <w:t>Exercises</w:t>
            </w:r>
          </w:p>
        </w:tc>
        <w:tc>
          <w:tcPr>
            <w:tcW w:w="1196" w:type="dxa"/>
          </w:tcPr>
          <w:p w14:paraId="50B2895E" w14:textId="77777777" w:rsidR="006B7956" w:rsidRPr="00717B19" w:rsidRDefault="006B7956" w:rsidP="003F0CBD">
            <w:pPr>
              <w:jc w:val="center"/>
              <w:rPr>
                <w:rFonts w:cs="Arial"/>
                <w:b/>
                <w:sz w:val="18"/>
                <w:szCs w:val="18"/>
              </w:rPr>
            </w:pPr>
            <w:r w:rsidRPr="00717B19">
              <w:rPr>
                <w:rFonts w:cs="Arial"/>
                <w:b/>
                <w:sz w:val="18"/>
                <w:szCs w:val="18"/>
              </w:rPr>
              <w:t>Total Instruction Hours</w:t>
            </w:r>
          </w:p>
        </w:tc>
      </w:tr>
      <w:tr w:rsidR="006B7956" w14:paraId="3734F929" w14:textId="77777777" w:rsidTr="006B7956">
        <w:trPr>
          <w:jc w:val="center"/>
        </w:trPr>
        <w:tc>
          <w:tcPr>
            <w:tcW w:w="846" w:type="dxa"/>
          </w:tcPr>
          <w:p w14:paraId="5993B3DE" w14:textId="77777777" w:rsidR="006B7956" w:rsidRPr="00717B19" w:rsidRDefault="006B7956" w:rsidP="003F0CBD">
            <w:pPr>
              <w:jc w:val="center"/>
              <w:rPr>
                <w:rFonts w:cs="Arial"/>
                <w:sz w:val="20"/>
                <w:szCs w:val="20"/>
              </w:rPr>
            </w:pPr>
            <w:r w:rsidRPr="00717B19">
              <w:rPr>
                <w:rFonts w:cs="Arial"/>
                <w:sz w:val="20"/>
                <w:szCs w:val="20"/>
              </w:rPr>
              <w:t>1</w:t>
            </w:r>
          </w:p>
        </w:tc>
        <w:tc>
          <w:tcPr>
            <w:tcW w:w="3648" w:type="dxa"/>
          </w:tcPr>
          <w:p w14:paraId="12683F91" w14:textId="77777777" w:rsidR="006B7956" w:rsidRPr="00717B19" w:rsidRDefault="006B7956" w:rsidP="003F0CBD">
            <w:pPr>
              <w:rPr>
                <w:rFonts w:cs="Arial"/>
                <w:sz w:val="20"/>
                <w:szCs w:val="20"/>
              </w:rPr>
            </w:pPr>
            <w:r>
              <w:rPr>
                <w:rFonts w:cs="Arial"/>
                <w:sz w:val="20"/>
                <w:szCs w:val="20"/>
              </w:rPr>
              <w:t>International Conventions and Authorities</w:t>
            </w:r>
          </w:p>
        </w:tc>
        <w:tc>
          <w:tcPr>
            <w:tcW w:w="1050" w:type="dxa"/>
          </w:tcPr>
          <w:p w14:paraId="445B5114" w14:textId="77777777" w:rsidR="006B7956" w:rsidRPr="00717B19" w:rsidRDefault="006B7956" w:rsidP="003F0CBD">
            <w:pPr>
              <w:rPr>
                <w:rFonts w:cs="Arial"/>
                <w:sz w:val="20"/>
                <w:szCs w:val="20"/>
              </w:rPr>
            </w:pPr>
            <w:r>
              <w:rPr>
                <w:rFonts w:cs="Arial"/>
                <w:sz w:val="20"/>
                <w:szCs w:val="20"/>
              </w:rPr>
              <w:t>1 - 6</w:t>
            </w:r>
          </w:p>
        </w:tc>
        <w:tc>
          <w:tcPr>
            <w:tcW w:w="2502" w:type="dxa"/>
          </w:tcPr>
          <w:p w14:paraId="7E4236F7" w14:textId="77777777" w:rsidR="006B7956" w:rsidRPr="00717B19" w:rsidRDefault="006B7956" w:rsidP="003F0CBD">
            <w:pPr>
              <w:rPr>
                <w:rFonts w:cs="Arial"/>
                <w:sz w:val="20"/>
                <w:szCs w:val="20"/>
              </w:rPr>
            </w:pPr>
            <w:r>
              <w:rPr>
                <w:rFonts w:cs="Arial"/>
                <w:sz w:val="20"/>
                <w:szCs w:val="20"/>
              </w:rPr>
              <w:t>Navigation Warning and MSI exercise</w:t>
            </w:r>
          </w:p>
        </w:tc>
        <w:tc>
          <w:tcPr>
            <w:tcW w:w="1196" w:type="dxa"/>
          </w:tcPr>
          <w:p w14:paraId="4D43A59B" w14:textId="77777777" w:rsidR="006B7956" w:rsidRPr="00717B19" w:rsidRDefault="006B7956" w:rsidP="003F0CBD">
            <w:pPr>
              <w:jc w:val="center"/>
              <w:rPr>
                <w:rFonts w:cs="Arial"/>
                <w:sz w:val="20"/>
                <w:szCs w:val="20"/>
              </w:rPr>
            </w:pPr>
            <w:r>
              <w:rPr>
                <w:rFonts w:cs="Arial"/>
                <w:sz w:val="20"/>
                <w:szCs w:val="20"/>
              </w:rPr>
              <w:t>7</w:t>
            </w:r>
          </w:p>
        </w:tc>
      </w:tr>
      <w:tr w:rsidR="006B7956" w14:paraId="2BF5503F" w14:textId="77777777" w:rsidTr="006B7956">
        <w:trPr>
          <w:jc w:val="center"/>
        </w:trPr>
        <w:tc>
          <w:tcPr>
            <w:tcW w:w="846" w:type="dxa"/>
          </w:tcPr>
          <w:p w14:paraId="0647692C" w14:textId="77777777" w:rsidR="006B7956" w:rsidRPr="00717B19" w:rsidRDefault="006B7956" w:rsidP="003F0CBD">
            <w:pPr>
              <w:jc w:val="center"/>
              <w:rPr>
                <w:rFonts w:cs="Arial"/>
                <w:sz w:val="20"/>
                <w:szCs w:val="20"/>
              </w:rPr>
            </w:pPr>
            <w:r>
              <w:rPr>
                <w:rFonts w:cs="Arial"/>
                <w:sz w:val="20"/>
                <w:szCs w:val="20"/>
              </w:rPr>
              <w:t>2</w:t>
            </w:r>
          </w:p>
        </w:tc>
        <w:tc>
          <w:tcPr>
            <w:tcW w:w="3648" w:type="dxa"/>
          </w:tcPr>
          <w:p w14:paraId="7C9A7733" w14:textId="77777777" w:rsidR="006B7956" w:rsidRPr="00717B19" w:rsidRDefault="00657B12" w:rsidP="00193D5C">
            <w:pPr>
              <w:rPr>
                <w:rFonts w:cs="Arial"/>
                <w:sz w:val="20"/>
                <w:szCs w:val="20"/>
              </w:rPr>
            </w:pPr>
            <w:r>
              <w:rPr>
                <w:rFonts w:cs="Arial"/>
                <w:sz w:val="20"/>
                <w:szCs w:val="20"/>
              </w:rPr>
              <w:t xml:space="preserve">The </w:t>
            </w:r>
            <w:r w:rsidR="006B7956">
              <w:rPr>
                <w:rFonts w:cs="Arial"/>
                <w:sz w:val="20"/>
                <w:szCs w:val="20"/>
              </w:rPr>
              <w:t xml:space="preserve">Navigation </w:t>
            </w:r>
            <w:r w:rsidR="00193D5C">
              <w:rPr>
                <w:rFonts w:cs="Arial"/>
                <w:sz w:val="20"/>
                <w:szCs w:val="20"/>
              </w:rPr>
              <w:t>Environment</w:t>
            </w:r>
          </w:p>
        </w:tc>
        <w:tc>
          <w:tcPr>
            <w:tcW w:w="1050" w:type="dxa"/>
          </w:tcPr>
          <w:p w14:paraId="4CDBE4E6" w14:textId="77777777" w:rsidR="006B7956" w:rsidRPr="00717B19" w:rsidRDefault="006B7956" w:rsidP="003F0CBD">
            <w:pPr>
              <w:rPr>
                <w:rFonts w:cs="Arial"/>
                <w:sz w:val="20"/>
                <w:szCs w:val="20"/>
              </w:rPr>
            </w:pPr>
            <w:r>
              <w:rPr>
                <w:rFonts w:cs="Arial"/>
                <w:sz w:val="20"/>
                <w:szCs w:val="20"/>
              </w:rPr>
              <w:t>7 - 12</w:t>
            </w:r>
          </w:p>
        </w:tc>
        <w:tc>
          <w:tcPr>
            <w:tcW w:w="2502" w:type="dxa"/>
          </w:tcPr>
          <w:p w14:paraId="2AE931AF" w14:textId="77777777" w:rsidR="006B7956" w:rsidRPr="00717B19" w:rsidRDefault="006B7956" w:rsidP="003F0CBD">
            <w:pPr>
              <w:rPr>
                <w:rFonts w:cs="Arial"/>
                <w:sz w:val="20"/>
                <w:szCs w:val="20"/>
              </w:rPr>
            </w:pPr>
            <w:r>
              <w:rPr>
                <w:rFonts w:cs="Arial"/>
                <w:sz w:val="20"/>
                <w:szCs w:val="20"/>
              </w:rPr>
              <w:t>none</w:t>
            </w:r>
          </w:p>
        </w:tc>
        <w:tc>
          <w:tcPr>
            <w:tcW w:w="1196" w:type="dxa"/>
          </w:tcPr>
          <w:p w14:paraId="4F23D027" w14:textId="77777777" w:rsidR="006B7956" w:rsidRPr="00717B19" w:rsidRDefault="006B7956" w:rsidP="003F0CBD">
            <w:pPr>
              <w:jc w:val="center"/>
              <w:rPr>
                <w:rFonts w:cs="Arial"/>
                <w:sz w:val="20"/>
                <w:szCs w:val="20"/>
              </w:rPr>
            </w:pPr>
            <w:r>
              <w:rPr>
                <w:rFonts w:cs="Arial"/>
                <w:sz w:val="20"/>
                <w:szCs w:val="20"/>
              </w:rPr>
              <w:t>6</w:t>
            </w:r>
          </w:p>
        </w:tc>
      </w:tr>
      <w:tr w:rsidR="006B7956" w14:paraId="7C2507FD" w14:textId="77777777" w:rsidTr="006B7956">
        <w:trPr>
          <w:jc w:val="center"/>
        </w:trPr>
        <w:tc>
          <w:tcPr>
            <w:tcW w:w="846" w:type="dxa"/>
          </w:tcPr>
          <w:p w14:paraId="7D143FD3" w14:textId="77777777" w:rsidR="006B7956" w:rsidRPr="00717B19" w:rsidRDefault="006B7956" w:rsidP="003F0CBD">
            <w:pPr>
              <w:jc w:val="center"/>
              <w:rPr>
                <w:rFonts w:cs="Arial"/>
                <w:sz w:val="20"/>
                <w:szCs w:val="20"/>
              </w:rPr>
            </w:pPr>
            <w:r>
              <w:rPr>
                <w:rFonts w:cs="Arial"/>
                <w:sz w:val="20"/>
                <w:szCs w:val="20"/>
              </w:rPr>
              <w:t>3</w:t>
            </w:r>
          </w:p>
        </w:tc>
        <w:tc>
          <w:tcPr>
            <w:tcW w:w="3648" w:type="dxa"/>
          </w:tcPr>
          <w:p w14:paraId="0CE171AC" w14:textId="77777777" w:rsidR="006B7956" w:rsidRPr="00717B19" w:rsidRDefault="006B7956" w:rsidP="003F0CBD">
            <w:pPr>
              <w:rPr>
                <w:rFonts w:cs="Arial"/>
                <w:sz w:val="20"/>
                <w:szCs w:val="20"/>
              </w:rPr>
            </w:pPr>
            <w:r>
              <w:rPr>
                <w:rFonts w:cs="Arial"/>
                <w:sz w:val="20"/>
                <w:szCs w:val="20"/>
              </w:rPr>
              <w:t>Management of AtoN Service Provision</w:t>
            </w:r>
          </w:p>
        </w:tc>
        <w:tc>
          <w:tcPr>
            <w:tcW w:w="1050" w:type="dxa"/>
            <w:tcBorders>
              <w:bottom w:val="single" w:sz="4" w:space="0" w:color="auto"/>
            </w:tcBorders>
          </w:tcPr>
          <w:p w14:paraId="3FD29C3D" w14:textId="77777777" w:rsidR="006B7956" w:rsidRPr="00717B19" w:rsidRDefault="006B7956" w:rsidP="003F0CBD">
            <w:pPr>
              <w:rPr>
                <w:rFonts w:cs="Arial"/>
                <w:sz w:val="20"/>
                <w:szCs w:val="20"/>
              </w:rPr>
            </w:pPr>
            <w:r>
              <w:rPr>
                <w:rFonts w:cs="Arial"/>
                <w:sz w:val="20"/>
                <w:szCs w:val="20"/>
              </w:rPr>
              <w:t>13 - 15</w:t>
            </w:r>
          </w:p>
        </w:tc>
        <w:tc>
          <w:tcPr>
            <w:tcW w:w="2502" w:type="dxa"/>
          </w:tcPr>
          <w:p w14:paraId="0DC0B850" w14:textId="77777777" w:rsidR="006B7956" w:rsidRPr="00717B19" w:rsidRDefault="006B7956" w:rsidP="003F0CBD">
            <w:pPr>
              <w:rPr>
                <w:rFonts w:cs="Arial"/>
                <w:sz w:val="20"/>
                <w:szCs w:val="20"/>
              </w:rPr>
            </w:pPr>
            <w:r>
              <w:rPr>
                <w:rFonts w:cs="Arial"/>
                <w:sz w:val="20"/>
                <w:szCs w:val="20"/>
              </w:rPr>
              <w:t>none</w:t>
            </w:r>
          </w:p>
        </w:tc>
        <w:tc>
          <w:tcPr>
            <w:tcW w:w="1196" w:type="dxa"/>
          </w:tcPr>
          <w:p w14:paraId="356B9AF9" w14:textId="77777777" w:rsidR="006B7956" w:rsidRPr="00717B19" w:rsidRDefault="006B7956" w:rsidP="003F0CBD">
            <w:pPr>
              <w:jc w:val="center"/>
              <w:rPr>
                <w:rFonts w:cs="Arial"/>
                <w:sz w:val="20"/>
                <w:szCs w:val="20"/>
              </w:rPr>
            </w:pPr>
            <w:r>
              <w:rPr>
                <w:rFonts w:cs="Arial"/>
                <w:sz w:val="20"/>
                <w:szCs w:val="20"/>
              </w:rPr>
              <w:t>3</w:t>
            </w:r>
          </w:p>
        </w:tc>
      </w:tr>
      <w:tr w:rsidR="006B7956" w14:paraId="7195F92D" w14:textId="77777777" w:rsidTr="006B7956">
        <w:trPr>
          <w:jc w:val="center"/>
        </w:trPr>
        <w:tc>
          <w:tcPr>
            <w:tcW w:w="846" w:type="dxa"/>
          </w:tcPr>
          <w:p w14:paraId="33B06454" w14:textId="77777777" w:rsidR="006B7956" w:rsidRPr="00717B19" w:rsidRDefault="006B7956" w:rsidP="003F0CBD">
            <w:pPr>
              <w:jc w:val="center"/>
              <w:rPr>
                <w:rFonts w:cs="Arial"/>
                <w:sz w:val="20"/>
                <w:szCs w:val="20"/>
              </w:rPr>
            </w:pPr>
            <w:r>
              <w:rPr>
                <w:rFonts w:cs="Arial"/>
                <w:sz w:val="20"/>
                <w:szCs w:val="20"/>
              </w:rPr>
              <w:t>4</w:t>
            </w:r>
          </w:p>
        </w:tc>
        <w:tc>
          <w:tcPr>
            <w:tcW w:w="3648" w:type="dxa"/>
          </w:tcPr>
          <w:p w14:paraId="1105C841" w14:textId="77777777" w:rsidR="006B7956" w:rsidRPr="00717B19" w:rsidRDefault="00193D5C" w:rsidP="00193D5C">
            <w:pPr>
              <w:rPr>
                <w:rFonts w:cs="Arial"/>
                <w:sz w:val="20"/>
                <w:szCs w:val="20"/>
              </w:rPr>
            </w:pPr>
            <w:r>
              <w:rPr>
                <w:rFonts w:cs="Arial"/>
                <w:sz w:val="20"/>
                <w:szCs w:val="20"/>
              </w:rPr>
              <w:t>Technical</w:t>
            </w:r>
            <w:r w:rsidR="006B7956">
              <w:rPr>
                <w:rFonts w:cs="Arial"/>
                <w:sz w:val="20"/>
                <w:szCs w:val="20"/>
              </w:rPr>
              <w:t xml:space="preserve"> workshop</w:t>
            </w:r>
          </w:p>
        </w:tc>
        <w:tc>
          <w:tcPr>
            <w:tcW w:w="1050" w:type="dxa"/>
            <w:shd w:val="clear" w:color="auto" w:fill="D9D9D9" w:themeFill="background1" w:themeFillShade="D9"/>
          </w:tcPr>
          <w:p w14:paraId="25E02202" w14:textId="77777777" w:rsidR="006B7956" w:rsidRPr="00717B19" w:rsidRDefault="006B7956" w:rsidP="003F0CBD">
            <w:pPr>
              <w:rPr>
                <w:rFonts w:cs="Arial"/>
                <w:sz w:val="20"/>
                <w:szCs w:val="20"/>
              </w:rPr>
            </w:pPr>
          </w:p>
        </w:tc>
        <w:tc>
          <w:tcPr>
            <w:tcW w:w="2502" w:type="dxa"/>
          </w:tcPr>
          <w:p w14:paraId="228569A4" w14:textId="77777777" w:rsidR="006B7956" w:rsidRPr="00717B19" w:rsidRDefault="006B7956" w:rsidP="003F0CBD">
            <w:pPr>
              <w:rPr>
                <w:rFonts w:cs="Arial"/>
                <w:sz w:val="20"/>
                <w:szCs w:val="20"/>
              </w:rPr>
            </w:pPr>
            <w:r>
              <w:rPr>
                <w:rFonts w:cs="Arial"/>
                <w:sz w:val="20"/>
                <w:szCs w:val="20"/>
              </w:rPr>
              <w:t>Interactive session</w:t>
            </w:r>
          </w:p>
        </w:tc>
        <w:tc>
          <w:tcPr>
            <w:tcW w:w="1196" w:type="dxa"/>
          </w:tcPr>
          <w:p w14:paraId="733273EB" w14:textId="77777777" w:rsidR="006B7956" w:rsidRPr="00717B19" w:rsidRDefault="006B7956" w:rsidP="003F0CBD">
            <w:pPr>
              <w:jc w:val="center"/>
              <w:rPr>
                <w:rFonts w:cs="Arial"/>
                <w:sz w:val="20"/>
                <w:szCs w:val="20"/>
              </w:rPr>
            </w:pPr>
            <w:r>
              <w:rPr>
                <w:rFonts w:cs="Arial"/>
                <w:sz w:val="20"/>
                <w:szCs w:val="20"/>
              </w:rPr>
              <w:t>2</w:t>
            </w:r>
          </w:p>
        </w:tc>
      </w:tr>
      <w:tr w:rsidR="006B7956" w14:paraId="2D6C713D" w14:textId="77777777" w:rsidTr="006B7956">
        <w:trPr>
          <w:jc w:val="center"/>
        </w:trPr>
        <w:tc>
          <w:tcPr>
            <w:tcW w:w="5544" w:type="dxa"/>
            <w:gridSpan w:val="3"/>
            <w:shd w:val="clear" w:color="auto" w:fill="D9D9D9" w:themeFill="background1" w:themeFillShade="D9"/>
          </w:tcPr>
          <w:p w14:paraId="21852876" w14:textId="77777777" w:rsidR="006B7956" w:rsidRDefault="006B7956" w:rsidP="003F0CBD">
            <w:pPr>
              <w:rPr>
                <w:rFonts w:cs="Arial"/>
                <w:sz w:val="20"/>
                <w:szCs w:val="20"/>
              </w:rPr>
            </w:pPr>
          </w:p>
        </w:tc>
        <w:tc>
          <w:tcPr>
            <w:tcW w:w="2502" w:type="dxa"/>
          </w:tcPr>
          <w:p w14:paraId="0C6E0D1D" w14:textId="77777777" w:rsidR="006B7956" w:rsidRPr="002E285C" w:rsidRDefault="006B7956" w:rsidP="003F0CBD">
            <w:pPr>
              <w:rPr>
                <w:rFonts w:cs="Arial"/>
                <w:b/>
                <w:sz w:val="20"/>
                <w:szCs w:val="20"/>
              </w:rPr>
            </w:pPr>
            <w:r w:rsidRPr="002E285C">
              <w:rPr>
                <w:rFonts w:cs="Arial"/>
                <w:b/>
                <w:sz w:val="20"/>
                <w:szCs w:val="20"/>
              </w:rPr>
              <w:t xml:space="preserve">Total </w:t>
            </w:r>
            <w:r>
              <w:rPr>
                <w:rFonts w:cs="Arial"/>
                <w:b/>
                <w:sz w:val="20"/>
                <w:szCs w:val="20"/>
              </w:rPr>
              <w:t xml:space="preserve">Recommended </w:t>
            </w:r>
            <w:r w:rsidRPr="002E285C">
              <w:rPr>
                <w:rFonts w:cs="Arial"/>
                <w:b/>
                <w:sz w:val="20"/>
                <w:szCs w:val="20"/>
              </w:rPr>
              <w:t>Instruction Time</w:t>
            </w:r>
          </w:p>
        </w:tc>
        <w:tc>
          <w:tcPr>
            <w:tcW w:w="1196" w:type="dxa"/>
          </w:tcPr>
          <w:p w14:paraId="74F9C7A1" w14:textId="77777777" w:rsidR="006B7956" w:rsidRPr="002E285C" w:rsidRDefault="006B7956" w:rsidP="003F0CBD">
            <w:pPr>
              <w:jc w:val="center"/>
              <w:rPr>
                <w:rFonts w:cs="Arial"/>
                <w:b/>
                <w:sz w:val="20"/>
                <w:szCs w:val="20"/>
              </w:rPr>
            </w:pPr>
            <w:r>
              <w:rPr>
                <w:rFonts w:cs="Arial"/>
                <w:b/>
                <w:sz w:val="20"/>
                <w:szCs w:val="20"/>
              </w:rPr>
              <w:t xml:space="preserve">18 </w:t>
            </w:r>
            <w:r w:rsidRPr="002E285C">
              <w:rPr>
                <w:rFonts w:cs="Arial"/>
                <w:b/>
                <w:sz w:val="20"/>
                <w:szCs w:val="20"/>
              </w:rPr>
              <w:t>hours</w:t>
            </w:r>
          </w:p>
        </w:tc>
      </w:tr>
    </w:tbl>
    <w:p w14:paraId="3440ED7A" w14:textId="77777777" w:rsidR="006B7956" w:rsidRDefault="006B7956" w:rsidP="006B7956">
      <w:pPr>
        <w:pStyle w:val="BodyText"/>
      </w:pPr>
    </w:p>
    <w:p w14:paraId="39E343A0" w14:textId="77777777" w:rsidR="006B7956" w:rsidRDefault="006B7956">
      <w:r>
        <w:br w:type="page"/>
      </w:r>
    </w:p>
    <w:p w14:paraId="5EA636F3" w14:textId="77777777" w:rsidR="006B7956" w:rsidRDefault="006B7956" w:rsidP="006B7956">
      <w:pPr>
        <w:pStyle w:val="Title"/>
      </w:pPr>
      <w:bookmarkStart w:id="92" w:name="_Toc306783971"/>
      <w:r>
        <w:lastRenderedPageBreak/>
        <w:t>MODULE 1 – INTERNATIONAL CONVENTIONS AND AUTHORITIES</w:t>
      </w:r>
      <w:bookmarkEnd w:id="92"/>
    </w:p>
    <w:p w14:paraId="299702B6" w14:textId="77777777" w:rsidR="006B7956" w:rsidRDefault="00BA0FC4" w:rsidP="00967601">
      <w:pPr>
        <w:pStyle w:val="AnnexHead1"/>
        <w:numPr>
          <w:ilvl w:val="0"/>
          <w:numId w:val="19"/>
        </w:numPr>
      </w:pPr>
      <w:r>
        <w:t>Introduction</w:t>
      </w:r>
    </w:p>
    <w:p w14:paraId="214FD251" w14:textId="77777777" w:rsidR="00BA0FC4" w:rsidRDefault="00BA0FC4" w:rsidP="00785C88">
      <w:pPr>
        <w:pStyle w:val="BodyText"/>
      </w:pPr>
      <w:r>
        <w:t xml:space="preserve">Module 1 covers International Organisations concerned with AtoN and related safety of navigation matters; detailed examination of </w:t>
      </w:r>
      <w:ins w:id="93" w:author="martinb" w:date="2011-10-19T10:25:00Z">
        <w:r w:rsidR="0094447F">
          <w:t xml:space="preserve">the International Convention </w:t>
        </w:r>
      </w:ins>
      <w:ins w:id="94" w:author="martinb" w:date="2011-10-19T10:26:00Z">
        <w:r w:rsidR="0094447F">
          <w:t>o</w:t>
        </w:r>
      </w:ins>
      <w:ins w:id="95" w:author="martinb" w:date="2011-10-19T10:25:00Z">
        <w:r w:rsidR="0094447F">
          <w:t xml:space="preserve">n the </w:t>
        </w:r>
      </w:ins>
      <w:ins w:id="96" w:author="martinb" w:date="2011-10-19T10:26:00Z">
        <w:r w:rsidR="0094447F">
          <w:t>Safety</w:t>
        </w:r>
      </w:ins>
      <w:ins w:id="97" w:author="martinb" w:date="2011-10-19T10:25:00Z">
        <w:r w:rsidR="0094447F">
          <w:t xml:space="preserve"> of Life at Sea (</w:t>
        </w:r>
      </w:ins>
      <w:r>
        <w:t>SOLAS</w:t>
      </w:r>
      <w:ins w:id="98" w:author="martinb" w:date="2011-10-19T10:26:00Z">
        <w:r w:rsidR="0094447F">
          <w:t>)</w:t>
        </w:r>
      </w:ins>
      <w:r>
        <w:t xml:space="preserve"> Chapter 5 and National obligations imposed by it and aspects of the United Nations Convention on the Law of the Sea (UNCLOS) 1982 which relate to AtoN service provision.</w:t>
      </w:r>
    </w:p>
    <w:p w14:paraId="0E442ADF" w14:textId="77777777" w:rsidR="00BA0FC4" w:rsidRPr="003F51EA" w:rsidRDefault="00BA0FC4" w:rsidP="00785C88">
      <w:pPr>
        <w:pStyle w:val="BodyText"/>
      </w:pPr>
      <w:r>
        <w:t xml:space="preserve">Instructors for this module should have proven competency, knowledge and experience in the work of the International Maritime Organisation </w:t>
      </w:r>
      <w:ins w:id="99" w:author="martinb" w:date="2011-10-19T10:27:00Z">
        <w:r w:rsidR="0094447F">
          <w:t xml:space="preserve">(IMO) </w:t>
        </w:r>
      </w:ins>
      <w:r>
        <w:t>focussing on obligations imposed on National (Competent) Authorities; the International Association of Marine Aids to Navigation and Lighthouse Authorities</w:t>
      </w:r>
      <w:ins w:id="100" w:author="martinb" w:date="2011-10-19T10:27:00Z">
        <w:r w:rsidR="0094447F">
          <w:t xml:space="preserve"> (IALA)</w:t>
        </w:r>
      </w:ins>
      <w:r>
        <w:t>; related International Organisations and/or a legal qualification related to a detailed knowledge of UNCLOS 82.</w:t>
      </w:r>
    </w:p>
    <w:p w14:paraId="682D5E63" w14:textId="77777777" w:rsidR="00BA0FC4" w:rsidRDefault="00BA0FC4" w:rsidP="00E2692A">
      <w:pPr>
        <w:pStyle w:val="AnnexHead1"/>
      </w:pPr>
      <w:r>
        <w:t>SUBJECT FRAMEWORK</w:t>
      </w:r>
    </w:p>
    <w:p w14:paraId="2F8AF0B4" w14:textId="77777777" w:rsidR="00BA0FC4" w:rsidRDefault="00BA0FC4" w:rsidP="00E2692A">
      <w:pPr>
        <w:pStyle w:val="AnnexHead2"/>
      </w:pPr>
      <w:r w:rsidRPr="0054159A">
        <w:t>Scope</w:t>
      </w:r>
    </w:p>
    <w:p w14:paraId="00410316" w14:textId="77777777" w:rsidR="00BA0FC4" w:rsidRDefault="00BA0FC4" w:rsidP="00BA0FC4">
      <w:pPr>
        <w:pStyle w:val="BodyText"/>
      </w:pPr>
      <w:r>
        <w:t xml:space="preserve">The syllabus for this module requires participants to gain an appropriately high level of competence in understanding the obligations placed on National Authorities by IMO Conventions and the role played by international organisations in improving and monitoring safety at sea and the preservation of the marine environment. </w:t>
      </w:r>
      <w:r w:rsidR="00785C88">
        <w:t xml:space="preserve"> </w:t>
      </w:r>
      <w:r>
        <w:t>By so doing, successful participants can exercise senior managerial functions concerned with the provision of AtoN services</w:t>
      </w:r>
      <w:ins w:id="101" w:author="martinb" w:date="2011-10-19T10:28:00Z">
        <w:r w:rsidR="00C71E3D">
          <w:t>,</w:t>
        </w:r>
      </w:ins>
      <w:r>
        <w:t xml:space="preserve"> or within the regional Competent Authority responsible for providing them.</w:t>
      </w:r>
    </w:p>
    <w:p w14:paraId="5920005D" w14:textId="77777777" w:rsidR="00BA0FC4" w:rsidRDefault="00BA0FC4" w:rsidP="00BA0FC4">
      <w:pPr>
        <w:pStyle w:val="BodyText"/>
      </w:pPr>
      <w:r>
        <w:t>Participants will also gain an enhanced level of competence in selected aspects of the Law of the Sea which will enable them to understand a Competent Authority’s international maritime legal obligations and restrictions concerning AtoN service provision in their waters.</w:t>
      </w:r>
    </w:p>
    <w:p w14:paraId="3BBAD16B" w14:textId="77777777" w:rsidR="00BA0FC4" w:rsidRDefault="00BA0FC4" w:rsidP="00E2692A">
      <w:pPr>
        <w:pStyle w:val="AnnexHead2"/>
      </w:pPr>
      <w:r>
        <w:t>Aim of Module 1</w:t>
      </w:r>
    </w:p>
    <w:p w14:paraId="0900D1BD" w14:textId="77777777" w:rsidR="00BA0FC4" w:rsidRDefault="00BA0FC4" w:rsidP="00BA0FC4">
      <w:pPr>
        <w:pStyle w:val="BodyText"/>
      </w:pPr>
      <w:r>
        <w:t>On successful completion of module, participants will demonstrate the ability to exercise senior managerial functions concerning their legal obligations connected with efficient and cost effective AtoN service provision.</w:t>
      </w:r>
    </w:p>
    <w:p w14:paraId="7F7AE74B" w14:textId="77777777" w:rsidR="00BA0FC4" w:rsidRDefault="00BA0FC4" w:rsidP="00BA0FC4">
      <w:pPr>
        <w:pStyle w:val="BodyText"/>
        <w:rPr>
          <w:lang w:eastAsia="de-DE"/>
        </w:rPr>
      </w:pPr>
    </w:p>
    <w:p w14:paraId="29082BD2" w14:textId="77777777" w:rsidR="00BA0FC4" w:rsidRDefault="00BA0FC4" w:rsidP="00BA0FC4">
      <w:pPr>
        <w:pStyle w:val="BodyText"/>
        <w:rPr>
          <w:lang w:eastAsia="de-DE"/>
        </w:rPr>
      </w:pPr>
    </w:p>
    <w:p w14:paraId="3985EFA1" w14:textId="77777777" w:rsidR="00BA0FC4" w:rsidRDefault="00BA0FC4">
      <w:pPr>
        <w:rPr>
          <w:lang w:eastAsia="de-DE"/>
        </w:rPr>
        <w:sectPr w:rsidR="00BA0FC4" w:rsidSect="00A163D8">
          <w:headerReference w:type="even" r:id="rId14"/>
          <w:headerReference w:type="default" r:id="rId15"/>
          <w:footerReference w:type="even" r:id="rId16"/>
          <w:footerReference w:type="default" r:id="rId17"/>
          <w:headerReference w:type="first" r:id="rId18"/>
          <w:footerReference w:type="first" r:id="rId19"/>
          <w:pgSz w:w="11906" w:h="16838" w:code="9"/>
          <w:pgMar w:top="1134" w:right="1134" w:bottom="1134" w:left="1418" w:header="567" w:footer="567" w:gutter="0"/>
          <w:cols w:space="708"/>
          <w:titlePg/>
          <w:docGrid w:linePitch="360"/>
        </w:sectPr>
      </w:pPr>
    </w:p>
    <w:p w14:paraId="6246D33F" w14:textId="77777777" w:rsidR="00BA0FC4" w:rsidRDefault="008214BE" w:rsidP="00E2692A">
      <w:pPr>
        <w:pStyle w:val="AnnexHead1"/>
      </w:pPr>
      <w:r w:rsidRPr="008214BE">
        <w:lastRenderedPageBreak/>
        <w:t>DETAILED TEACHING SYLLABUS FOR MODULE 1 – INTERNATIONAL ORGANISATIONS AND LAW OF THE SEA</w:t>
      </w:r>
    </w:p>
    <w:p w14:paraId="5222F6F8" w14:textId="77777777" w:rsidR="008214BE" w:rsidRPr="00CC2DDF" w:rsidRDefault="008214BE" w:rsidP="008214BE">
      <w:pPr>
        <w:pStyle w:val="Table"/>
      </w:pPr>
      <w:bookmarkStart w:id="103" w:name="_Toc306783978"/>
      <w:r w:rsidRPr="00CC2DDF">
        <w:rPr>
          <w:rFonts w:cs="Arial"/>
          <w:sz w:val="20"/>
        </w:rPr>
        <w:t>Detailed Teaching Syllabus Module 1</w:t>
      </w:r>
      <w:bookmarkEnd w:id="103"/>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8214BE" w14:paraId="417B8A61" w14:textId="77777777" w:rsidTr="008214BE">
        <w:trPr>
          <w:cantSplit/>
          <w:trHeight w:val="1514"/>
          <w:jc w:val="center"/>
        </w:trPr>
        <w:tc>
          <w:tcPr>
            <w:tcW w:w="495" w:type="dxa"/>
            <w:textDirection w:val="btLr"/>
            <w:vAlign w:val="center"/>
          </w:tcPr>
          <w:p w14:paraId="22697531" w14:textId="77777777" w:rsidR="008214BE" w:rsidRDefault="008214BE" w:rsidP="008214BE">
            <w:pPr>
              <w:ind w:left="113" w:right="113"/>
              <w:jc w:val="center"/>
              <w:rPr>
                <w:rFonts w:cs="Arial"/>
                <w:b/>
                <w:sz w:val="20"/>
                <w:szCs w:val="20"/>
              </w:rPr>
            </w:pPr>
            <w:r>
              <w:rPr>
                <w:rFonts w:cs="Arial"/>
                <w:b/>
                <w:sz w:val="20"/>
                <w:szCs w:val="20"/>
              </w:rPr>
              <w:t>Module</w:t>
            </w:r>
          </w:p>
        </w:tc>
        <w:tc>
          <w:tcPr>
            <w:tcW w:w="525" w:type="dxa"/>
            <w:textDirection w:val="btLr"/>
            <w:vAlign w:val="center"/>
          </w:tcPr>
          <w:p w14:paraId="42C19E42" w14:textId="77777777" w:rsidR="008214BE" w:rsidRDefault="008214BE" w:rsidP="008214BE">
            <w:pPr>
              <w:ind w:left="113" w:right="113"/>
              <w:jc w:val="center"/>
              <w:rPr>
                <w:rFonts w:cs="Arial"/>
                <w:b/>
                <w:sz w:val="20"/>
                <w:szCs w:val="20"/>
              </w:rPr>
            </w:pPr>
            <w:r>
              <w:rPr>
                <w:rFonts w:cs="Arial"/>
                <w:b/>
                <w:sz w:val="20"/>
                <w:szCs w:val="20"/>
              </w:rPr>
              <w:t>Element</w:t>
            </w:r>
          </w:p>
        </w:tc>
        <w:tc>
          <w:tcPr>
            <w:tcW w:w="717" w:type="dxa"/>
            <w:textDirection w:val="btLr"/>
            <w:vAlign w:val="center"/>
          </w:tcPr>
          <w:p w14:paraId="18E1326E" w14:textId="77777777" w:rsidR="008214BE" w:rsidRDefault="008214BE" w:rsidP="008214BE">
            <w:pPr>
              <w:ind w:left="113" w:right="113"/>
              <w:jc w:val="center"/>
              <w:rPr>
                <w:rFonts w:cs="Arial"/>
                <w:b/>
                <w:sz w:val="20"/>
                <w:szCs w:val="20"/>
              </w:rPr>
            </w:pPr>
            <w:r>
              <w:rPr>
                <w:rFonts w:cs="Arial"/>
                <w:b/>
                <w:sz w:val="20"/>
                <w:szCs w:val="20"/>
              </w:rPr>
              <w:t>Sub-element</w:t>
            </w:r>
          </w:p>
        </w:tc>
        <w:tc>
          <w:tcPr>
            <w:tcW w:w="6271" w:type="dxa"/>
            <w:vAlign w:val="center"/>
          </w:tcPr>
          <w:p w14:paraId="12586162" w14:textId="77777777" w:rsidR="008214BE" w:rsidRDefault="008214BE" w:rsidP="008214BE">
            <w:pPr>
              <w:jc w:val="center"/>
              <w:rPr>
                <w:rFonts w:cs="Arial"/>
                <w:b/>
                <w:sz w:val="20"/>
                <w:szCs w:val="20"/>
              </w:rPr>
            </w:pPr>
            <w:r>
              <w:rPr>
                <w:rFonts w:cs="Arial"/>
                <w:b/>
                <w:sz w:val="20"/>
                <w:szCs w:val="20"/>
              </w:rPr>
              <w:t>Subject</w:t>
            </w:r>
          </w:p>
        </w:tc>
        <w:tc>
          <w:tcPr>
            <w:tcW w:w="648" w:type="dxa"/>
            <w:textDirection w:val="btLr"/>
            <w:vAlign w:val="center"/>
          </w:tcPr>
          <w:p w14:paraId="639CA1A6" w14:textId="77777777" w:rsidR="008214BE" w:rsidRDefault="008214BE" w:rsidP="008214BE">
            <w:pPr>
              <w:ind w:left="113" w:right="113"/>
              <w:jc w:val="center"/>
              <w:rPr>
                <w:rFonts w:cs="Arial"/>
                <w:b/>
                <w:sz w:val="20"/>
                <w:szCs w:val="20"/>
              </w:rPr>
            </w:pPr>
            <w:r>
              <w:rPr>
                <w:rFonts w:cs="Arial"/>
                <w:b/>
                <w:sz w:val="20"/>
                <w:szCs w:val="20"/>
              </w:rPr>
              <w:t>Level of Competence</w:t>
            </w:r>
          </w:p>
        </w:tc>
        <w:tc>
          <w:tcPr>
            <w:tcW w:w="1650" w:type="dxa"/>
            <w:vAlign w:val="center"/>
          </w:tcPr>
          <w:p w14:paraId="0AF24E3A" w14:textId="77777777" w:rsidR="008214BE" w:rsidRDefault="008214BE" w:rsidP="008214BE">
            <w:pPr>
              <w:jc w:val="center"/>
              <w:rPr>
                <w:rFonts w:cs="Arial"/>
                <w:b/>
                <w:sz w:val="20"/>
                <w:szCs w:val="20"/>
              </w:rPr>
            </w:pPr>
            <w:r>
              <w:rPr>
                <w:rFonts w:cs="Arial"/>
                <w:b/>
                <w:sz w:val="20"/>
                <w:szCs w:val="20"/>
              </w:rPr>
              <w:t>Recommended training aids and exercises</w:t>
            </w:r>
          </w:p>
        </w:tc>
        <w:tc>
          <w:tcPr>
            <w:tcW w:w="3158" w:type="dxa"/>
            <w:vAlign w:val="center"/>
          </w:tcPr>
          <w:p w14:paraId="0CAFB049" w14:textId="77777777" w:rsidR="008214BE" w:rsidRDefault="008214BE" w:rsidP="008214BE">
            <w:pPr>
              <w:jc w:val="center"/>
              <w:rPr>
                <w:rFonts w:cs="Arial"/>
                <w:b/>
                <w:sz w:val="20"/>
                <w:szCs w:val="20"/>
              </w:rPr>
            </w:pPr>
            <w:r>
              <w:rPr>
                <w:rFonts w:cs="Arial"/>
                <w:b/>
                <w:sz w:val="20"/>
                <w:szCs w:val="20"/>
              </w:rPr>
              <w:t>References</w:t>
            </w:r>
          </w:p>
          <w:p w14:paraId="4B0A9040" w14:textId="77777777" w:rsidR="008214BE" w:rsidRDefault="008214BE" w:rsidP="008214BE">
            <w:pPr>
              <w:jc w:val="center"/>
              <w:rPr>
                <w:rFonts w:cs="Arial"/>
                <w:sz w:val="20"/>
                <w:szCs w:val="20"/>
              </w:rPr>
            </w:pPr>
          </w:p>
          <w:p w14:paraId="6F4CB5C6" w14:textId="77777777" w:rsidR="008214BE" w:rsidRDefault="008214BE" w:rsidP="008214BE">
            <w:pPr>
              <w:jc w:val="center"/>
              <w:rPr>
                <w:rFonts w:cs="Arial"/>
                <w:sz w:val="20"/>
                <w:szCs w:val="20"/>
              </w:rPr>
            </w:pPr>
            <w:r>
              <w:rPr>
                <w:rFonts w:cs="Arial"/>
                <w:sz w:val="20"/>
                <w:szCs w:val="20"/>
              </w:rPr>
              <w:t>Rec = Recommendation</w:t>
            </w:r>
          </w:p>
          <w:p w14:paraId="6CE6548E" w14:textId="77777777" w:rsidR="008214BE" w:rsidRPr="00640055" w:rsidRDefault="008214BE" w:rsidP="008214BE">
            <w:pPr>
              <w:jc w:val="center"/>
              <w:rPr>
                <w:rFonts w:cs="Arial"/>
                <w:sz w:val="20"/>
                <w:szCs w:val="20"/>
              </w:rPr>
            </w:pPr>
            <w:r>
              <w:rPr>
                <w:rFonts w:cs="Arial"/>
                <w:sz w:val="20"/>
                <w:szCs w:val="20"/>
              </w:rPr>
              <w:t>GL   = Guideline</w:t>
            </w:r>
          </w:p>
        </w:tc>
        <w:tc>
          <w:tcPr>
            <w:tcW w:w="684" w:type="dxa"/>
            <w:textDirection w:val="btLr"/>
            <w:vAlign w:val="center"/>
          </w:tcPr>
          <w:p w14:paraId="5B46AD84" w14:textId="77777777" w:rsidR="008214BE" w:rsidRDefault="008214BE" w:rsidP="008214BE">
            <w:pPr>
              <w:ind w:left="113" w:right="113"/>
              <w:jc w:val="center"/>
              <w:rPr>
                <w:rFonts w:cs="Arial"/>
                <w:b/>
                <w:sz w:val="20"/>
                <w:szCs w:val="20"/>
              </w:rPr>
            </w:pPr>
            <w:r>
              <w:rPr>
                <w:rFonts w:cs="Arial"/>
                <w:b/>
                <w:sz w:val="20"/>
                <w:szCs w:val="20"/>
              </w:rPr>
              <w:t>Lecture No.</w:t>
            </w:r>
          </w:p>
        </w:tc>
      </w:tr>
      <w:tr w:rsidR="008214BE" w14:paraId="0DB17EBF" w14:textId="77777777" w:rsidTr="003F0CBD">
        <w:trPr>
          <w:jc w:val="center"/>
        </w:trPr>
        <w:tc>
          <w:tcPr>
            <w:tcW w:w="495" w:type="dxa"/>
          </w:tcPr>
          <w:p w14:paraId="3B787485" w14:textId="77777777" w:rsidR="008214BE" w:rsidRDefault="008214BE" w:rsidP="003F0CBD">
            <w:pPr>
              <w:jc w:val="center"/>
              <w:rPr>
                <w:rFonts w:cs="Arial"/>
                <w:b/>
                <w:sz w:val="20"/>
                <w:szCs w:val="20"/>
              </w:rPr>
            </w:pPr>
            <w:r>
              <w:rPr>
                <w:rFonts w:cs="Arial"/>
                <w:b/>
                <w:sz w:val="20"/>
                <w:szCs w:val="20"/>
              </w:rPr>
              <w:t>1</w:t>
            </w:r>
          </w:p>
        </w:tc>
        <w:tc>
          <w:tcPr>
            <w:tcW w:w="525" w:type="dxa"/>
            <w:shd w:val="clear" w:color="auto" w:fill="D9D9D9" w:themeFill="background1" w:themeFillShade="D9"/>
          </w:tcPr>
          <w:p w14:paraId="171ADE85" w14:textId="77777777" w:rsidR="008214BE" w:rsidRDefault="008214BE" w:rsidP="003F0CBD">
            <w:pPr>
              <w:jc w:val="both"/>
              <w:rPr>
                <w:rFonts w:cs="Arial"/>
                <w:b/>
                <w:sz w:val="20"/>
                <w:szCs w:val="20"/>
              </w:rPr>
            </w:pPr>
          </w:p>
        </w:tc>
        <w:tc>
          <w:tcPr>
            <w:tcW w:w="717" w:type="dxa"/>
            <w:vMerge w:val="restart"/>
            <w:shd w:val="clear" w:color="auto" w:fill="D9D9D9" w:themeFill="background1" w:themeFillShade="D9"/>
          </w:tcPr>
          <w:p w14:paraId="7CD763BD" w14:textId="77777777" w:rsidR="008214BE" w:rsidRDefault="008214BE" w:rsidP="003F0CBD">
            <w:pPr>
              <w:jc w:val="both"/>
              <w:rPr>
                <w:rFonts w:cs="Arial"/>
                <w:b/>
                <w:sz w:val="20"/>
                <w:szCs w:val="20"/>
              </w:rPr>
            </w:pPr>
          </w:p>
        </w:tc>
        <w:tc>
          <w:tcPr>
            <w:tcW w:w="6271" w:type="dxa"/>
          </w:tcPr>
          <w:p w14:paraId="6E1A382D" w14:textId="77777777" w:rsidR="008214BE" w:rsidRDefault="008214BE" w:rsidP="003F0CBD">
            <w:pPr>
              <w:jc w:val="center"/>
              <w:rPr>
                <w:rFonts w:cs="Arial"/>
                <w:b/>
                <w:sz w:val="20"/>
                <w:szCs w:val="20"/>
              </w:rPr>
            </w:pPr>
            <w:r>
              <w:rPr>
                <w:rFonts w:cs="Arial"/>
                <w:b/>
                <w:sz w:val="20"/>
                <w:szCs w:val="20"/>
              </w:rPr>
              <w:t>INTERNATIONAL CONVENTIONS AND AUTHORITIES</w:t>
            </w:r>
          </w:p>
        </w:tc>
        <w:tc>
          <w:tcPr>
            <w:tcW w:w="648" w:type="dxa"/>
            <w:vMerge w:val="restart"/>
            <w:shd w:val="clear" w:color="auto" w:fill="D9D9D9" w:themeFill="background1" w:themeFillShade="D9"/>
          </w:tcPr>
          <w:p w14:paraId="7EEA138D" w14:textId="77777777" w:rsidR="008214BE" w:rsidRDefault="008214BE" w:rsidP="003F0CBD">
            <w:pPr>
              <w:jc w:val="both"/>
              <w:rPr>
                <w:rFonts w:cs="Arial"/>
                <w:b/>
                <w:sz w:val="20"/>
                <w:szCs w:val="20"/>
              </w:rPr>
            </w:pPr>
          </w:p>
        </w:tc>
        <w:tc>
          <w:tcPr>
            <w:tcW w:w="1650" w:type="dxa"/>
            <w:vMerge w:val="restart"/>
            <w:shd w:val="clear" w:color="auto" w:fill="D9D9D9" w:themeFill="background1" w:themeFillShade="D9"/>
          </w:tcPr>
          <w:p w14:paraId="74FCF624" w14:textId="77777777" w:rsidR="008214BE" w:rsidRDefault="008214BE" w:rsidP="003F0CBD">
            <w:pPr>
              <w:jc w:val="both"/>
              <w:rPr>
                <w:rFonts w:cs="Arial"/>
                <w:b/>
                <w:sz w:val="20"/>
                <w:szCs w:val="20"/>
              </w:rPr>
            </w:pPr>
          </w:p>
        </w:tc>
        <w:tc>
          <w:tcPr>
            <w:tcW w:w="3158" w:type="dxa"/>
            <w:vMerge w:val="restart"/>
            <w:shd w:val="clear" w:color="auto" w:fill="D9D9D9" w:themeFill="background1" w:themeFillShade="D9"/>
          </w:tcPr>
          <w:p w14:paraId="277BAEE7" w14:textId="77777777" w:rsidR="008214BE" w:rsidRDefault="008214BE" w:rsidP="003F0CBD">
            <w:pPr>
              <w:jc w:val="both"/>
              <w:rPr>
                <w:rFonts w:cs="Arial"/>
                <w:b/>
                <w:sz w:val="20"/>
                <w:szCs w:val="20"/>
              </w:rPr>
            </w:pPr>
          </w:p>
        </w:tc>
        <w:tc>
          <w:tcPr>
            <w:tcW w:w="684" w:type="dxa"/>
            <w:vMerge w:val="restart"/>
            <w:shd w:val="clear" w:color="auto" w:fill="D9D9D9" w:themeFill="background1" w:themeFillShade="D9"/>
          </w:tcPr>
          <w:p w14:paraId="4EF19614" w14:textId="77777777" w:rsidR="008214BE" w:rsidRDefault="008214BE" w:rsidP="003F0CBD">
            <w:pPr>
              <w:jc w:val="both"/>
              <w:rPr>
                <w:rFonts w:cs="Arial"/>
                <w:sz w:val="20"/>
                <w:szCs w:val="20"/>
              </w:rPr>
            </w:pPr>
          </w:p>
          <w:p w14:paraId="25176604" w14:textId="77777777" w:rsidR="008214BE" w:rsidRDefault="008214BE" w:rsidP="003F0CBD">
            <w:pPr>
              <w:jc w:val="center"/>
              <w:rPr>
                <w:rFonts w:cs="Arial"/>
                <w:b/>
                <w:sz w:val="20"/>
                <w:szCs w:val="20"/>
              </w:rPr>
            </w:pPr>
          </w:p>
        </w:tc>
      </w:tr>
      <w:tr w:rsidR="008214BE" w:rsidRPr="004C2946" w14:paraId="02F2B091" w14:textId="77777777" w:rsidTr="003F0CBD">
        <w:trPr>
          <w:jc w:val="center"/>
        </w:trPr>
        <w:tc>
          <w:tcPr>
            <w:tcW w:w="495" w:type="dxa"/>
          </w:tcPr>
          <w:p w14:paraId="6D583050" w14:textId="77777777" w:rsidR="008214BE" w:rsidRPr="004C2946" w:rsidRDefault="008214BE" w:rsidP="003F0CBD">
            <w:pPr>
              <w:jc w:val="both"/>
              <w:rPr>
                <w:rFonts w:cs="Arial"/>
                <w:sz w:val="20"/>
                <w:szCs w:val="20"/>
              </w:rPr>
            </w:pPr>
          </w:p>
        </w:tc>
        <w:tc>
          <w:tcPr>
            <w:tcW w:w="525" w:type="dxa"/>
          </w:tcPr>
          <w:p w14:paraId="6B425F7A" w14:textId="77777777" w:rsidR="008214BE" w:rsidRPr="00CC2943" w:rsidRDefault="008214BE" w:rsidP="003F0CBD">
            <w:pPr>
              <w:jc w:val="both"/>
              <w:rPr>
                <w:rFonts w:cs="Arial"/>
                <w:b/>
                <w:sz w:val="20"/>
                <w:szCs w:val="20"/>
              </w:rPr>
            </w:pPr>
            <w:r w:rsidRPr="00CC2943">
              <w:rPr>
                <w:rFonts w:cs="Arial"/>
                <w:b/>
                <w:sz w:val="20"/>
                <w:szCs w:val="20"/>
              </w:rPr>
              <w:t>1.1</w:t>
            </w:r>
          </w:p>
        </w:tc>
        <w:tc>
          <w:tcPr>
            <w:tcW w:w="717" w:type="dxa"/>
            <w:vMerge/>
            <w:shd w:val="clear" w:color="auto" w:fill="D9D9D9" w:themeFill="background1" w:themeFillShade="D9"/>
          </w:tcPr>
          <w:p w14:paraId="6C55B33E" w14:textId="77777777" w:rsidR="008214BE" w:rsidRPr="004C2946" w:rsidRDefault="008214BE" w:rsidP="003F0CBD">
            <w:pPr>
              <w:jc w:val="both"/>
              <w:rPr>
                <w:rFonts w:cs="Arial"/>
                <w:sz w:val="20"/>
                <w:szCs w:val="20"/>
              </w:rPr>
            </w:pPr>
          </w:p>
        </w:tc>
        <w:tc>
          <w:tcPr>
            <w:tcW w:w="6271" w:type="dxa"/>
          </w:tcPr>
          <w:p w14:paraId="2ECA4F54" w14:textId="77777777" w:rsidR="008214BE" w:rsidRPr="004C2946" w:rsidRDefault="008214BE" w:rsidP="003F0CBD">
            <w:pPr>
              <w:rPr>
                <w:rFonts w:cs="Arial"/>
                <w:b/>
                <w:sz w:val="20"/>
                <w:szCs w:val="20"/>
              </w:rPr>
            </w:pPr>
            <w:r>
              <w:rPr>
                <w:rFonts w:cs="Arial"/>
                <w:b/>
                <w:sz w:val="20"/>
                <w:szCs w:val="20"/>
              </w:rPr>
              <w:t>IALA; IMO and SOLAS CH V; IHO and Other Authorities</w:t>
            </w:r>
          </w:p>
        </w:tc>
        <w:tc>
          <w:tcPr>
            <w:tcW w:w="648" w:type="dxa"/>
            <w:vMerge/>
            <w:shd w:val="clear" w:color="auto" w:fill="D9D9D9" w:themeFill="background1" w:themeFillShade="D9"/>
          </w:tcPr>
          <w:p w14:paraId="22522275" w14:textId="77777777" w:rsidR="008214BE" w:rsidRPr="004C2946" w:rsidRDefault="008214BE" w:rsidP="003F0CBD">
            <w:pPr>
              <w:jc w:val="center"/>
              <w:rPr>
                <w:rFonts w:cs="Arial"/>
                <w:sz w:val="20"/>
                <w:szCs w:val="20"/>
              </w:rPr>
            </w:pPr>
          </w:p>
        </w:tc>
        <w:tc>
          <w:tcPr>
            <w:tcW w:w="1650" w:type="dxa"/>
            <w:vMerge/>
            <w:shd w:val="clear" w:color="auto" w:fill="D9D9D9" w:themeFill="background1" w:themeFillShade="D9"/>
          </w:tcPr>
          <w:p w14:paraId="4400AD48" w14:textId="77777777" w:rsidR="008214BE" w:rsidRDefault="008214BE" w:rsidP="003F0CBD">
            <w:pPr>
              <w:jc w:val="both"/>
              <w:rPr>
                <w:rFonts w:cs="Arial"/>
                <w:sz w:val="20"/>
                <w:szCs w:val="20"/>
              </w:rPr>
            </w:pPr>
          </w:p>
        </w:tc>
        <w:tc>
          <w:tcPr>
            <w:tcW w:w="3158" w:type="dxa"/>
            <w:vMerge/>
          </w:tcPr>
          <w:p w14:paraId="690487A2" w14:textId="77777777" w:rsidR="008214BE" w:rsidRPr="004C2946" w:rsidRDefault="008214BE" w:rsidP="003F0CBD">
            <w:pPr>
              <w:jc w:val="both"/>
              <w:rPr>
                <w:rFonts w:cs="Arial"/>
                <w:sz w:val="20"/>
                <w:szCs w:val="20"/>
              </w:rPr>
            </w:pPr>
          </w:p>
        </w:tc>
        <w:tc>
          <w:tcPr>
            <w:tcW w:w="684" w:type="dxa"/>
            <w:vMerge/>
          </w:tcPr>
          <w:p w14:paraId="6DD441F1" w14:textId="77777777" w:rsidR="008214BE" w:rsidRPr="004C2946" w:rsidRDefault="008214BE" w:rsidP="003F0CBD">
            <w:pPr>
              <w:jc w:val="center"/>
              <w:rPr>
                <w:rFonts w:cs="Arial"/>
                <w:sz w:val="20"/>
                <w:szCs w:val="20"/>
              </w:rPr>
            </w:pPr>
          </w:p>
        </w:tc>
      </w:tr>
      <w:tr w:rsidR="008214BE" w:rsidRPr="004C2946" w14:paraId="70A94050" w14:textId="77777777" w:rsidTr="003F0CBD">
        <w:trPr>
          <w:jc w:val="center"/>
        </w:trPr>
        <w:tc>
          <w:tcPr>
            <w:tcW w:w="495" w:type="dxa"/>
          </w:tcPr>
          <w:p w14:paraId="336C6173" w14:textId="77777777" w:rsidR="008214BE" w:rsidRPr="004C2946" w:rsidRDefault="008214BE" w:rsidP="003F0CBD">
            <w:pPr>
              <w:jc w:val="both"/>
              <w:rPr>
                <w:rFonts w:cs="Arial"/>
                <w:sz w:val="20"/>
                <w:szCs w:val="20"/>
              </w:rPr>
            </w:pPr>
          </w:p>
        </w:tc>
        <w:tc>
          <w:tcPr>
            <w:tcW w:w="525" w:type="dxa"/>
          </w:tcPr>
          <w:p w14:paraId="5FE34A26" w14:textId="77777777" w:rsidR="008214BE" w:rsidRPr="004C2946" w:rsidRDefault="008214BE" w:rsidP="003F0CBD">
            <w:pPr>
              <w:jc w:val="both"/>
              <w:rPr>
                <w:rFonts w:cs="Arial"/>
                <w:sz w:val="20"/>
                <w:szCs w:val="20"/>
              </w:rPr>
            </w:pPr>
          </w:p>
        </w:tc>
        <w:tc>
          <w:tcPr>
            <w:tcW w:w="717" w:type="dxa"/>
          </w:tcPr>
          <w:p w14:paraId="2DA08EB0" w14:textId="77777777" w:rsidR="008214BE" w:rsidRPr="004C2946" w:rsidRDefault="008214BE" w:rsidP="003F0CBD">
            <w:pPr>
              <w:jc w:val="both"/>
              <w:rPr>
                <w:rFonts w:cs="Arial"/>
                <w:sz w:val="20"/>
                <w:szCs w:val="20"/>
              </w:rPr>
            </w:pPr>
            <w:r>
              <w:rPr>
                <w:rFonts w:cs="Arial"/>
                <w:sz w:val="20"/>
                <w:szCs w:val="20"/>
              </w:rPr>
              <w:t>1.1.1</w:t>
            </w:r>
          </w:p>
        </w:tc>
        <w:tc>
          <w:tcPr>
            <w:tcW w:w="6271" w:type="dxa"/>
          </w:tcPr>
          <w:p w14:paraId="038ECB96" w14:textId="77777777" w:rsidR="008214BE" w:rsidRPr="004C2946" w:rsidRDefault="008214BE" w:rsidP="003F0CBD">
            <w:pPr>
              <w:jc w:val="right"/>
              <w:rPr>
                <w:rFonts w:cs="Arial"/>
                <w:sz w:val="20"/>
                <w:szCs w:val="20"/>
              </w:rPr>
            </w:pPr>
            <w:r>
              <w:rPr>
                <w:rFonts w:cs="Arial"/>
                <w:sz w:val="20"/>
                <w:szCs w:val="20"/>
              </w:rPr>
              <w:t>Review of IALA structure and functions</w:t>
            </w:r>
          </w:p>
        </w:tc>
        <w:tc>
          <w:tcPr>
            <w:tcW w:w="648" w:type="dxa"/>
          </w:tcPr>
          <w:p w14:paraId="1824DE36" w14:textId="77777777" w:rsidR="008214BE" w:rsidRPr="004C2946" w:rsidRDefault="008214BE" w:rsidP="003F0CBD">
            <w:pPr>
              <w:jc w:val="center"/>
              <w:rPr>
                <w:rFonts w:cs="Arial"/>
                <w:sz w:val="20"/>
                <w:szCs w:val="20"/>
              </w:rPr>
            </w:pPr>
            <w:r>
              <w:rPr>
                <w:rFonts w:cs="Arial"/>
                <w:sz w:val="20"/>
                <w:szCs w:val="20"/>
              </w:rPr>
              <w:t>4</w:t>
            </w:r>
          </w:p>
        </w:tc>
        <w:tc>
          <w:tcPr>
            <w:tcW w:w="1650" w:type="dxa"/>
          </w:tcPr>
          <w:p w14:paraId="596D713E" w14:textId="77777777" w:rsidR="008214BE" w:rsidRPr="004C2946" w:rsidRDefault="008214BE" w:rsidP="003F0CBD">
            <w:pPr>
              <w:jc w:val="both"/>
              <w:rPr>
                <w:rFonts w:cs="Arial"/>
                <w:sz w:val="20"/>
                <w:szCs w:val="20"/>
              </w:rPr>
            </w:pPr>
          </w:p>
        </w:tc>
        <w:tc>
          <w:tcPr>
            <w:tcW w:w="3158" w:type="dxa"/>
          </w:tcPr>
          <w:p w14:paraId="569E3722" w14:textId="77777777" w:rsidR="008214BE" w:rsidRDefault="008214BE" w:rsidP="003F0CBD">
            <w:pPr>
              <w:rPr>
                <w:rFonts w:cs="Arial"/>
                <w:sz w:val="20"/>
                <w:szCs w:val="20"/>
              </w:rPr>
            </w:pPr>
            <w:r>
              <w:rPr>
                <w:rFonts w:cs="Arial"/>
                <w:sz w:val="20"/>
                <w:szCs w:val="20"/>
              </w:rPr>
              <w:t>NAVGUIDE Ch.1</w:t>
            </w:r>
          </w:p>
          <w:p w14:paraId="0EB5E481" w14:textId="77777777" w:rsidR="008214BE" w:rsidRPr="004C2946" w:rsidRDefault="008214BE" w:rsidP="003F0CBD">
            <w:pPr>
              <w:rPr>
                <w:rFonts w:cs="Arial"/>
                <w:sz w:val="20"/>
                <w:szCs w:val="20"/>
              </w:rPr>
            </w:pPr>
            <w:r>
              <w:rPr>
                <w:rFonts w:cs="Arial"/>
                <w:sz w:val="20"/>
                <w:szCs w:val="20"/>
              </w:rPr>
              <w:t>www.iala-aism.org</w:t>
            </w:r>
          </w:p>
        </w:tc>
        <w:tc>
          <w:tcPr>
            <w:tcW w:w="684" w:type="dxa"/>
            <w:vMerge w:val="restart"/>
          </w:tcPr>
          <w:p w14:paraId="730BD179" w14:textId="77777777" w:rsidR="008214BE" w:rsidRDefault="008214BE" w:rsidP="003F0CBD">
            <w:pPr>
              <w:rPr>
                <w:rFonts w:cs="Arial"/>
                <w:sz w:val="20"/>
                <w:szCs w:val="20"/>
              </w:rPr>
            </w:pPr>
          </w:p>
          <w:p w14:paraId="276FFA08" w14:textId="77777777" w:rsidR="008214BE" w:rsidRDefault="008214BE" w:rsidP="003F0CBD">
            <w:pPr>
              <w:rPr>
                <w:rFonts w:cs="Arial"/>
                <w:sz w:val="20"/>
                <w:szCs w:val="20"/>
              </w:rPr>
            </w:pPr>
          </w:p>
          <w:p w14:paraId="0DD7CE1D" w14:textId="77777777" w:rsidR="008214BE" w:rsidRDefault="008214BE" w:rsidP="003F0CBD">
            <w:pPr>
              <w:rPr>
                <w:rFonts w:cs="Arial"/>
                <w:sz w:val="20"/>
                <w:szCs w:val="20"/>
              </w:rPr>
            </w:pPr>
          </w:p>
          <w:p w14:paraId="2B0AF3C5" w14:textId="77777777" w:rsidR="008214BE" w:rsidRDefault="008214BE" w:rsidP="003F0CBD">
            <w:pPr>
              <w:rPr>
                <w:rFonts w:cs="Arial"/>
                <w:sz w:val="20"/>
                <w:szCs w:val="20"/>
              </w:rPr>
            </w:pPr>
          </w:p>
          <w:p w14:paraId="5E36A01C" w14:textId="77777777" w:rsidR="008214BE" w:rsidRPr="004C2946" w:rsidRDefault="008214BE" w:rsidP="003F0CBD">
            <w:pPr>
              <w:jc w:val="center"/>
              <w:rPr>
                <w:rFonts w:cs="Arial"/>
                <w:sz w:val="20"/>
                <w:szCs w:val="20"/>
              </w:rPr>
            </w:pPr>
            <w:r>
              <w:rPr>
                <w:rFonts w:cs="Arial"/>
                <w:sz w:val="20"/>
                <w:szCs w:val="20"/>
              </w:rPr>
              <w:t>1</w:t>
            </w:r>
          </w:p>
        </w:tc>
      </w:tr>
      <w:tr w:rsidR="008214BE" w:rsidRPr="004C2946" w14:paraId="054D4FAF" w14:textId="77777777" w:rsidTr="003F0CBD">
        <w:trPr>
          <w:jc w:val="center"/>
        </w:trPr>
        <w:tc>
          <w:tcPr>
            <w:tcW w:w="495" w:type="dxa"/>
          </w:tcPr>
          <w:p w14:paraId="28153DB7" w14:textId="77777777" w:rsidR="008214BE" w:rsidRPr="004C2946" w:rsidRDefault="008214BE" w:rsidP="003F0CBD">
            <w:pPr>
              <w:jc w:val="both"/>
              <w:rPr>
                <w:rFonts w:cs="Arial"/>
                <w:sz w:val="20"/>
                <w:szCs w:val="20"/>
              </w:rPr>
            </w:pPr>
          </w:p>
        </w:tc>
        <w:tc>
          <w:tcPr>
            <w:tcW w:w="525" w:type="dxa"/>
          </w:tcPr>
          <w:p w14:paraId="51ED6AAC" w14:textId="77777777" w:rsidR="008214BE" w:rsidRPr="004C2946" w:rsidRDefault="008214BE" w:rsidP="003F0CBD">
            <w:pPr>
              <w:jc w:val="both"/>
              <w:rPr>
                <w:rFonts w:cs="Arial"/>
                <w:sz w:val="20"/>
                <w:szCs w:val="20"/>
              </w:rPr>
            </w:pPr>
          </w:p>
        </w:tc>
        <w:tc>
          <w:tcPr>
            <w:tcW w:w="717" w:type="dxa"/>
          </w:tcPr>
          <w:p w14:paraId="1C22367B" w14:textId="77777777" w:rsidR="008214BE" w:rsidRPr="004C2946" w:rsidRDefault="008214BE" w:rsidP="003F0CBD">
            <w:pPr>
              <w:jc w:val="both"/>
              <w:rPr>
                <w:rFonts w:cs="Arial"/>
                <w:sz w:val="20"/>
                <w:szCs w:val="20"/>
              </w:rPr>
            </w:pPr>
            <w:r>
              <w:rPr>
                <w:rFonts w:cs="Arial"/>
                <w:sz w:val="20"/>
                <w:szCs w:val="20"/>
              </w:rPr>
              <w:t>1.1.2.</w:t>
            </w:r>
          </w:p>
        </w:tc>
        <w:tc>
          <w:tcPr>
            <w:tcW w:w="6271" w:type="dxa"/>
          </w:tcPr>
          <w:p w14:paraId="6790D909" w14:textId="77777777" w:rsidR="008214BE" w:rsidRPr="004C2946" w:rsidRDefault="008214BE" w:rsidP="003F0CBD">
            <w:pPr>
              <w:jc w:val="right"/>
              <w:rPr>
                <w:rFonts w:cs="Arial"/>
                <w:sz w:val="20"/>
                <w:szCs w:val="20"/>
              </w:rPr>
            </w:pPr>
            <w:r>
              <w:rPr>
                <w:rFonts w:cs="Arial"/>
                <w:sz w:val="20"/>
                <w:szCs w:val="20"/>
              </w:rPr>
              <w:t>IALA World Wide Academy; certification and competency</w:t>
            </w:r>
          </w:p>
        </w:tc>
        <w:tc>
          <w:tcPr>
            <w:tcW w:w="648" w:type="dxa"/>
          </w:tcPr>
          <w:p w14:paraId="3AE30BA1" w14:textId="77777777" w:rsidR="008214BE" w:rsidRPr="004C2946" w:rsidRDefault="008214BE" w:rsidP="003F0CBD">
            <w:pPr>
              <w:jc w:val="center"/>
              <w:rPr>
                <w:rFonts w:cs="Arial"/>
                <w:sz w:val="20"/>
                <w:szCs w:val="20"/>
              </w:rPr>
            </w:pPr>
            <w:r>
              <w:rPr>
                <w:rFonts w:cs="Arial"/>
                <w:sz w:val="20"/>
                <w:szCs w:val="20"/>
              </w:rPr>
              <w:t>4</w:t>
            </w:r>
          </w:p>
        </w:tc>
        <w:tc>
          <w:tcPr>
            <w:tcW w:w="1650" w:type="dxa"/>
          </w:tcPr>
          <w:p w14:paraId="334205C4" w14:textId="77777777" w:rsidR="008214BE" w:rsidRPr="004C2946" w:rsidRDefault="008214BE" w:rsidP="003F0CBD">
            <w:pPr>
              <w:jc w:val="both"/>
              <w:rPr>
                <w:rFonts w:cs="Arial"/>
                <w:sz w:val="20"/>
                <w:szCs w:val="20"/>
              </w:rPr>
            </w:pPr>
          </w:p>
        </w:tc>
        <w:tc>
          <w:tcPr>
            <w:tcW w:w="3158" w:type="dxa"/>
          </w:tcPr>
          <w:p w14:paraId="06E407B9" w14:textId="77777777" w:rsidR="008214BE" w:rsidRDefault="008214BE" w:rsidP="003F0CBD">
            <w:pPr>
              <w:rPr>
                <w:rFonts w:cs="Arial"/>
                <w:sz w:val="20"/>
                <w:szCs w:val="20"/>
              </w:rPr>
            </w:pPr>
            <w:r>
              <w:rPr>
                <w:rFonts w:cs="Arial"/>
                <w:sz w:val="20"/>
                <w:szCs w:val="20"/>
              </w:rPr>
              <w:t>NAVGUIDE 8.12.3</w:t>
            </w:r>
          </w:p>
          <w:p w14:paraId="7508FDAD" w14:textId="77777777" w:rsidR="008214BE" w:rsidRPr="004C2946" w:rsidRDefault="008214BE" w:rsidP="003F0CBD">
            <w:pPr>
              <w:rPr>
                <w:rFonts w:cs="Arial"/>
                <w:sz w:val="20"/>
                <w:szCs w:val="20"/>
              </w:rPr>
            </w:pPr>
            <w:r>
              <w:rPr>
                <w:rFonts w:cs="Arial"/>
                <w:sz w:val="20"/>
                <w:szCs w:val="20"/>
              </w:rPr>
              <w:t>IALA Rec E-141</w:t>
            </w:r>
          </w:p>
        </w:tc>
        <w:tc>
          <w:tcPr>
            <w:tcW w:w="684" w:type="dxa"/>
            <w:vMerge/>
          </w:tcPr>
          <w:p w14:paraId="74F8BBE6" w14:textId="77777777" w:rsidR="008214BE" w:rsidRPr="004C2946" w:rsidRDefault="008214BE" w:rsidP="003F0CBD">
            <w:pPr>
              <w:jc w:val="both"/>
              <w:rPr>
                <w:rFonts w:cs="Arial"/>
                <w:sz w:val="20"/>
                <w:szCs w:val="20"/>
              </w:rPr>
            </w:pPr>
          </w:p>
        </w:tc>
      </w:tr>
      <w:tr w:rsidR="008214BE" w:rsidRPr="004C2946" w14:paraId="2E4FDC84" w14:textId="77777777" w:rsidTr="003F0CBD">
        <w:trPr>
          <w:jc w:val="center"/>
        </w:trPr>
        <w:tc>
          <w:tcPr>
            <w:tcW w:w="495" w:type="dxa"/>
          </w:tcPr>
          <w:p w14:paraId="01F69A0F" w14:textId="77777777" w:rsidR="008214BE" w:rsidRPr="004C2946" w:rsidRDefault="008214BE" w:rsidP="003F0CBD">
            <w:pPr>
              <w:jc w:val="both"/>
              <w:rPr>
                <w:rFonts w:cs="Arial"/>
                <w:sz w:val="20"/>
                <w:szCs w:val="20"/>
              </w:rPr>
            </w:pPr>
          </w:p>
        </w:tc>
        <w:tc>
          <w:tcPr>
            <w:tcW w:w="525" w:type="dxa"/>
          </w:tcPr>
          <w:p w14:paraId="6C80EEBD" w14:textId="77777777" w:rsidR="008214BE" w:rsidRPr="004C2946" w:rsidRDefault="008214BE" w:rsidP="003F0CBD">
            <w:pPr>
              <w:jc w:val="both"/>
              <w:rPr>
                <w:rFonts w:cs="Arial"/>
                <w:sz w:val="20"/>
                <w:szCs w:val="20"/>
              </w:rPr>
            </w:pPr>
          </w:p>
        </w:tc>
        <w:tc>
          <w:tcPr>
            <w:tcW w:w="717" w:type="dxa"/>
          </w:tcPr>
          <w:p w14:paraId="2953B8D5" w14:textId="77777777" w:rsidR="008214BE" w:rsidRPr="004C2946" w:rsidRDefault="008214BE" w:rsidP="003F0CBD">
            <w:pPr>
              <w:jc w:val="both"/>
              <w:rPr>
                <w:rFonts w:cs="Arial"/>
                <w:sz w:val="20"/>
                <w:szCs w:val="20"/>
              </w:rPr>
            </w:pPr>
            <w:r>
              <w:rPr>
                <w:rFonts w:cs="Arial"/>
                <w:sz w:val="20"/>
                <w:szCs w:val="20"/>
              </w:rPr>
              <w:t>1.1.3</w:t>
            </w:r>
          </w:p>
        </w:tc>
        <w:tc>
          <w:tcPr>
            <w:tcW w:w="6271" w:type="dxa"/>
          </w:tcPr>
          <w:p w14:paraId="0BE68AA4" w14:textId="77777777" w:rsidR="008214BE" w:rsidRPr="004C2946" w:rsidRDefault="008214BE" w:rsidP="003F0CBD">
            <w:pPr>
              <w:jc w:val="right"/>
              <w:rPr>
                <w:rFonts w:cs="Arial"/>
                <w:sz w:val="20"/>
                <w:szCs w:val="20"/>
              </w:rPr>
            </w:pPr>
            <w:r>
              <w:rPr>
                <w:rFonts w:cs="Arial"/>
                <w:sz w:val="20"/>
                <w:szCs w:val="20"/>
              </w:rPr>
              <w:t>IHO; ITU; IEC;  and ILO organisation and responsibilities</w:t>
            </w:r>
          </w:p>
        </w:tc>
        <w:tc>
          <w:tcPr>
            <w:tcW w:w="648" w:type="dxa"/>
          </w:tcPr>
          <w:p w14:paraId="26615F17" w14:textId="77777777" w:rsidR="008214BE" w:rsidRPr="004C2946" w:rsidRDefault="008214BE" w:rsidP="003F0CBD">
            <w:pPr>
              <w:jc w:val="center"/>
              <w:rPr>
                <w:rFonts w:cs="Arial"/>
                <w:sz w:val="20"/>
                <w:szCs w:val="20"/>
              </w:rPr>
            </w:pPr>
            <w:r>
              <w:rPr>
                <w:rFonts w:cs="Arial"/>
                <w:sz w:val="20"/>
                <w:szCs w:val="20"/>
              </w:rPr>
              <w:t>4</w:t>
            </w:r>
          </w:p>
        </w:tc>
        <w:tc>
          <w:tcPr>
            <w:tcW w:w="1650" w:type="dxa"/>
          </w:tcPr>
          <w:p w14:paraId="0089C0F6" w14:textId="77777777" w:rsidR="008214BE" w:rsidRDefault="008214BE" w:rsidP="003F0CBD">
            <w:pPr>
              <w:rPr>
                <w:rFonts w:cs="Arial"/>
                <w:sz w:val="20"/>
                <w:szCs w:val="20"/>
              </w:rPr>
            </w:pPr>
          </w:p>
        </w:tc>
        <w:tc>
          <w:tcPr>
            <w:tcW w:w="3158" w:type="dxa"/>
          </w:tcPr>
          <w:p w14:paraId="3FBC5B68" w14:textId="77777777" w:rsidR="008214BE" w:rsidRPr="004C2946" w:rsidRDefault="008214BE" w:rsidP="003F0CBD">
            <w:pPr>
              <w:rPr>
                <w:rFonts w:cs="Arial"/>
                <w:sz w:val="20"/>
                <w:szCs w:val="20"/>
              </w:rPr>
            </w:pPr>
            <w:r w:rsidRPr="00C64210">
              <w:rPr>
                <w:rFonts w:cs="Arial"/>
                <w:sz w:val="20"/>
                <w:szCs w:val="20"/>
              </w:rPr>
              <w:t>www.iho-ohi.net</w:t>
            </w:r>
            <w:r>
              <w:rPr>
                <w:rFonts w:cs="Arial"/>
                <w:sz w:val="20"/>
                <w:szCs w:val="20"/>
              </w:rPr>
              <w:t xml:space="preserve">; </w:t>
            </w:r>
            <w:r w:rsidRPr="00C054CE">
              <w:rPr>
                <w:rFonts w:cs="Arial"/>
                <w:sz w:val="20"/>
                <w:szCs w:val="20"/>
              </w:rPr>
              <w:t>www.ilo.org</w:t>
            </w:r>
            <w:r>
              <w:rPr>
                <w:rFonts w:cs="Arial"/>
                <w:sz w:val="20"/>
                <w:szCs w:val="20"/>
              </w:rPr>
              <w:t xml:space="preserve">; </w:t>
            </w:r>
            <w:r w:rsidRPr="003E3D5D">
              <w:rPr>
                <w:rFonts w:cs="Arial"/>
                <w:sz w:val="20"/>
                <w:szCs w:val="20"/>
              </w:rPr>
              <w:t>www.iec.ch</w:t>
            </w:r>
            <w:r>
              <w:rPr>
                <w:rFonts w:cs="Arial"/>
                <w:sz w:val="20"/>
                <w:szCs w:val="20"/>
              </w:rPr>
              <w:t xml:space="preserve"> ; </w:t>
            </w:r>
            <w:r w:rsidRPr="003E3D5D">
              <w:rPr>
                <w:rFonts w:cs="Arial"/>
                <w:sz w:val="20"/>
                <w:szCs w:val="20"/>
              </w:rPr>
              <w:t>www.itu.int</w:t>
            </w:r>
          </w:p>
        </w:tc>
        <w:tc>
          <w:tcPr>
            <w:tcW w:w="684" w:type="dxa"/>
            <w:vMerge/>
          </w:tcPr>
          <w:p w14:paraId="380B8DE8" w14:textId="77777777" w:rsidR="008214BE" w:rsidRPr="004C2946" w:rsidRDefault="008214BE" w:rsidP="003F0CBD">
            <w:pPr>
              <w:jc w:val="both"/>
              <w:rPr>
                <w:rFonts w:cs="Arial"/>
                <w:sz w:val="20"/>
                <w:szCs w:val="20"/>
              </w:rPr>
            </w:pPr>
          </w:p>
        </w:tc>
      </w:tr>
      <w:tr w:rsidR="008214BE" w:rsidRPr="004C2946" w14:paraId="453B491E" w14:textId="77777777" w:rsidTr="003F0CBD">
        <w:trPr>
          <w:jc w:val="center"/>
        </w:trPr>
        <w:tc>
          <w:tcPr>
            <w:tcW w:w="495" w:type="dxa"/>
          </w:tcPr>
          <w:p w14:paraId="48CB889F" w14:textId="77777777" w:rsidR="008214BE" w:rsidRPr="004C2946" w:rsidRDefault="008214BE" w:rsidP="003F0CBD">
            <w:pPr>
              <w:jc w:val="both"/>
              <w:rPr>
                <w:rFonts w:cs="Arial"/>
                <w:sz w:val="20"/>
                <w:szCs w:val="20"/>
              </w:rPr>
            </w:pPr>
          </w:p>
        </w:tc>
        <w:tc>
          <w:tcPr>
            <w:tcW w:w="525" w:type="dxa"/>
          </w:tcPr>
          <w:p w14:paraId="43451F57" w14:textId="77777777" w:rsidR="008214BE" w:rsidRPr="004C2946" w:rsidRDefault="008214BE" w:rsidP="003F0CBD">
            <w:pPr>
              <w:jc w:val="both"/>
              <w:rPr>
                <w:rFonts w:cs="Arial"/>
                <w:sz w:val="20"/>
                <w:szCs w:val="20"/>
              </w:rPr>
            </w:pPr>
          </w:p>
        </w:tc>
        <w:tc>
          <w:tcPr>
            <w:tcW w:w="717" w:type="dxa"/>
          </w:tcPr>
          <w:p w14:paraId="4DD035CE" w14:textId="77777777" w:rsidR="008214BE" w:rsidRPr="004C2946" w:rsidRDefault="008214BE" w:rsidP="003F0CBD">
            <w:pPr>
              <w:jc w:val="both"/>
              <w:rPr>
                <w:rFonts w:cs="Arial"/>
                <w:sz w:val="20"/>
                <w:szCs w:val="20"/>
              </w:rPr>
            </w:pPr>
            <w:r>
              <w:rPr>
                <w:rFonts w:cs="Arial"/>
                <w:sz w:val="20"/>
                <w:szCs w:val="20"/>
              </w:rPr>
              <w:t>1.1.4</w:t>
            </w:r>
          </w:p>
        </w:tc>
        <w:tc>
          <w:tcPr>
            <w:tcW w:w="6271" w:type="dxa"/>
          </w:tcPr>
          <w:p w14:paraId="47ACFA93" w14:textId="77777777" w:rsidR="008214BE" w:rsidRPr="004C2946" w:rsidRDefault="008214BE" w:rsidP="003F0CBD">
            <w:pPr>
              <w:jc w:val="right"/>
              <w:rPr>
                <w:rFonts w:cs="Arial"/>
                <w:sz w:val="20"/>
                <w:szCs w:val="20"/>
              </w:rPr>
            </w:pPr>
            <w:r>
              <w:rPr>
                <w:rFonts w:cs="Arial"/>
                <w:sz w:val="20"/>
                <w:szCs w:val="20"/>
              </w:rPr>
              <w:t>IMO definition of a National (Competent) Authority</w:t>
            </w:r>
          </w:p>
        </w:tc>
        <w:tc>
          <w:tcPr>
            <w:tcW w:w="648" w:type="dxa"/>
          </w:tcPr>
          <w:p w14:paraId="5215B1F8" w14:textId="77777777" w:rsidR="008214BE" w:rsidRPr="004C2946" w:rsidRDefault="008214BE" w:rsidP="003F0CBD">
            <w:pPr>
              <w:jc w:val="center"/>
              <w:rPr>
                <w:rFonts w:cs="Arial"/>
                <w:sz w:val="20"/>
                <w:szCs w:val="20"/>
              </w:rPr>
            </w:pPr>
            <w:r>
              <w:rPr>
                <w:rFonts w:cs="Arial"/>
                <w:sz w:val="20"/>
                <w:szCs w:val="20"/>
              </w:rPr>
              <w:t>5</w:t>
            </w:r>
          </w:p>
        </w:tc>
        <w:tc>
          <w:tcPr>
            <w:tcW w:w="1650" w:type="dxa"/>
          </w:tcPr>
          <w:p w14:paraId="25594565" w14:textId="77777777" w:rsidR="008214BE" w:rsidRDefault="008214BE" w:rsidP="003F0CBD">
            <w:pPr>
              <w:jc w:val="both"/>
              <w:rPr>
                <w:rFonts w:cs="Arial"/>
                <w:sz w:val="20"/>
                <w:szCs w:val="20"/>
              </w:rPr>
            </w:pPr>
          </w:p>
        </w:tc>
        <w:tc>
          <w:tcPr>
            <w:tcW w:w="3158" w:type="dxa"/>
          </w:tcPr>
          <w:p w14:paraId="6CC80669" w14:textId="77777777" w:rsidR="008214BE" w:rsidRPr="004C2946" w:rsidRDefault="008214BE" w:rsidP="003F0CBD">
            <w:pPr>
              <w:rPr>
                <w:rFonts w:cs="Arial"/>
                <w:sz w:val="20"/>
                <w:szCs w:val="20"/>
              </w:rPr>
            </w:pPr>
            <w:r>
              <w:rPr>
                <w:rFonts w:cs="Arial"/>
                <w:sz w:val="20"/>
                <w:szCs w:val="20"/>
              </w:rPr>
              <w:t>IALA Rec E-105</w:t>
            </w:r>
          </w:p>
        </w:tc>
        <w:tc>
          <w:tcPr>
            <w:tcW w:w="684" w:type="dxa"/>
            <w:vMerge w:val="restart"/>
          </w:tcPr>
          <w:p w14:paraId="50AAD85D" w14:textId="77777777" w:rsidR="008214BE" w:rsidRPr="004C2946" w:rsidRDefault="008214BE" w:rsidP="003F0CBD">
            <w:pPr>
              <w:jc w:val="center"/>
              <w:rPr>
                <w:rFonts w:cs="Arial"/>
                <w:sz w:val="20"/>
                <w:szCs w:val="20"/>
              </w:rPr>
            </w:pPr>
            <w:r>
              <w:rPr>
                <w:rFonts w:cs="Arial"/>
                <w:sz w:val="20"/>
                <w:szCs w:val="20"/>
              </w:rPr>
              <w:t>2</w:t>
            </w:r>
          </w:p>
        </w:tc>
      </w:tr>
      <w:tr w:rsidR="008214BE" w:rsidRPr="004C2946" w14:paraId="4506A93C" w14:textId="77777777" w:rsidTr="003F0CBD">
        <w:trPr>
          <w:jc w:val="center"/>
        </w:trPr>
        <w:tc>
          <w:tcPr>
            <w:tcW w:w="495" w:type="dxa"/>
          </w:tcPr>
          <w:p w14:paraId="0E70DBDE" w14:textId="77777777" w:rsidR="008214BE" w:rsidRPr="004C2946" w:rsidRDefault="008214BE" w:rsidP="003F0CBD">
            <w:pPr>
              <w:jc w:val="both"/>
              <w:rPr>
                <w:rFonts w:cs="Arial"/>
                <w:sz w:val="20"/>
                <w:szCs w:val="20"/>
              </w:rPr>
            </w:pPr>
          </w:p>
        </w:tc>
        <w:tc>
          <w:tcPr>
            <w:tcW w:w="525" w:type="dxa"/>
          </w:tcPr>
          <w:p w14:paraId="1AAF9091" w14:textId="77777777" w:rsidR="008214BE" w:rsidRPr="004C2946" w:rsidRDefault="008214BE" w:rsidP="003F0CBD">
            <w:pPr>
              <w:jc w:val="both"/>
              <w:rPr>
                <w:rFonts w:cs="Arial"/>
                <w:sz w:val="20"/>
                <w:szCs w:val="20"/>
              </w:rPr>
            </w:pPr>
          </w:p>
        </w:tc>
        <w:tc>
          <w:tcPr>
            <w:tcW w:w="717" w:type="dxa"/>
          </w:tcPr>
          <w:p w14:paraId="5C49D800" w14:textId="77777777" w:rsidR="008214BE" w:rsidRPr="004C2946" w:rsidRDefault="008214BE" w:rsidP="003F0CBD">
            <w:pPr>
              <w:jc w:val="both"/>
              <w:rPr>
                <w:rFonts w:cs="Arial"/>
                <w:sz w:val="20"/>
                <w:szCs w:val="20"/>
              </w:rPr>
            </w:pPr>
            <w:r>
              <w:rPr>
                <w:rFonts w:cs="Arial"/>
                <w:sz w:val="20"/>
                <w:szCs w:val="20"/>
              </w:rPr>
              <w:t>1.1.5</w:t>
            </w:r>
          </w:p>
        </w:tc>
        <w:tc>
          <w:tcPr>
            <w:tcW w:w="6271" w:type="dxa"/>
          </w:tcPr>
          <w:p w14:paraId="17F0633A" w14:textId="77777777" w:rsidR="008214BE" w:rsidRPr="004C2946" w:rsidRDefault="008214BE" w:rsidP="003F0CBD">
            <w:pPr>
              <w:jc w:val="right"/>
              <w:rPr>
                <w:rFonts w:cs="Arial"/>
                <w:sz w:val="20"/>
                <w:szCs w:val="20"/>
              </w:rPr>
            </w:pPr>
            <w:r>
              <w:rPr>
                <w:rFonts w:cs="Arial"/>
                <w:sz w:val="20"/>
                <w:szCs w:val="20"/>
              </w:rPr>
              <w:t xml:space="preserve">IMO Mandatory Instruments – SOLAS; MARPOL; STCW; COLREG </w:t>
            </w:r>
          </w:p>
        </w:tc>
        <w:tc>
          <w:tcPr>
            <w:tcW w:w="648" w:type="dxa"/>
          </w:tcPr>
          <w:p w14:paraId="7C1B58C5" w14:textId="77777777" w:rsidR="008214BE" w:rsidRPr="004C2946" w:rsidRDefault="008214BE" w:rsidP="003F0CBD">
            <w:pPr>
              <w:jc w:val="center"/>
              <w:rPr>
                <w:rFonts w:cs="Arial"/>
                <w:sz w:val="20"/>
                <w:szCs w:val="20"/>
              </w:rPr>
            </w:pPr>
            <w:r>
              <w:rPr>
                <w:rFonts w:cs="Arial"/>
                <w:sz w:val="20"/>
                <w:szCs w:val="20"/>
              </w:rPr>
              <w:t>4</w:t>
            </w:r>
          </w:p>
        </w:tc>
        <w:tc>
          <w:tcPr>
            <w:tcW w:w="1650" w:type="dxa"/>
          </w:tcPr>
          <w:p w14:paraId="40298051" w14:textId="77777777" w:rsidR="008214BE" w:rsidRDefault="008214BE" w:rsidP="003F0CBD">
            <w:pPr>
              <w:jc w:val="both"/>
              <w:rPr>
                <w:rFonts w:cs="Arial"/>
                <w:sz w:val="20"/>
                <w:szCs w:val="20"/>
              </w:rPr>
            </w:pPr>
          </w:p>
        </w:tc>
        <w:tc>
          <w:tcPr>
            <w:tcW w:w="3158" w:type="dxa"/>
          </w:tcPr>
          <w:p w14:paraId="132C7BEB" w14:textId="77777777" w:rsidR="008214BE" w:rsidRPr="004C2946" w:rsidRDefault="008214BE" w:rsidP="003F0CBD">
            <w:pPr>
              <w:rPr>
                <w:rFonts w:cs="Arial"/>
                <w:sz w:val="20"/>
                <w:szCs w:val="20"/>
              </w:rPr>
            </w:pPr>
            <w:r>
              <w:rPr>
                <w:rFonts w:cs="Arial"/>
                <w:sz w:val="20"/>
                <w:szCs w:val="20"/>
              </w:rPr>
              <w:t>www.imo.org/conventions</w:t>
            </w:r>
          </w:p>
        </w:tc>
        <w:tc>
          <w:tcPr>
            <w:tcW w:w="684" w:type="dxa"/>
            <w:vMerge/>
          </w:tcPr>
          <w:p w14:paraId="2C9AADB4" w14:textId="77777777" w:rsidR="008214BE" w:rsidRPr="004C2946" w:rsidRDefault="008214BE" w:rsidP="003F0CBD">
            <w:pPr>
              <w:jc w:val="both"/>
              <w:rPr>
                <w:rFonts w:cs="Arial"/>
                <w:sz w:val="20"/>
                <w:szCs w:val="20"/>
              </w:rPr>
            </w:pPr>
          </w:p>
        </w:tc>
      </w:tr>
      <w:tr w:rsidR="008214BE" w:rsidRPr="004C2946" w14:paraId="51DE07CA" w14:textId="77777777" w:rsidTr="003F0CBD">
        <w:trPr>
          <w:jc w:val="center"/>
        </w:trPr>
        <w:tc>
          <w:tcPr>
            <w:tcW w:w="495" w:type="dxa"/>
          </w:tcPr>
          <w:p w14:paraId="2B972A48" w14:textId="77777777" w:rsidR="008214BE" w:rsidRPr="004C2946" w:rsidRDefault="008214BE" w:rsidP="003F0CBD">
            <w:pPr>
              <w:jc w:val="both"/>
              <w:rPr>
                <w:rFonts w:cs="Arial"/>
                <w:sz w:val="20"/>
                <w:szCs w:val="20"/>
              </w:rPr>
            </w:pPr>
          </w:p>
        </w:tc>
        <w:tc>
          <w:tcPr>
            <w:tcW w:w="525" w:type="dxa"/>
          </w:tcPr>
          <w:p w14:paraId="613DCA92" w14:textId="77777777" w:rsidR="008214BE" w:rsidRPr="004C2946" w:rsidRDefault="008214BE" w:rsidP="003F0CBD">
            <w:pPr>
              <w:jc w:val="both"/>
              <w:rPr>
                <w:rFonts w:cs="Arial"/>
                <w:sz w:val="20"/>
                <w:szCs w:val="20"/>
              </w:rPr>
            </w:pPr>
          </w:p>
        </w:tc>
        <w:tc>
          <w:tcPr>
            <w:tcW w:w="717" w:type="dxa"/>
          </w:tcPr>
          <w:p w14:paraId="1A9128A5" w14:textId="77777777" w:rsidR="008214BE" w:rsidRPr="004C2946" w:rsidRDefault="008214BE" w:rsidP="003F0CBD">
            <w:pPr>
              <w:jc w:val="both"/>
              <w:rPr>
                <w:rFonts w:cs="Arial"/>
                <w:sz w:val="20"/>
                <w:szCs w:val="20"/>
              </w:rPr>
            </w:pPr>
            <w:r>
              <w:rPr>
                <w:rFonts w:cs="Arial"/>
                <w:sz w:val="20"/>
                <w:szCs w:val="20"/>
              </w:rPr>
              <w:t>1.1.6</w:t>
            </w:r>
          </w:p>
        </w:tc>
        <w:tc>
          <w:tcPr>
            <w:tcW w:w="6271" w:type="dxa"/>
          </w:tcPr>
          <w:p w14:paraId="4DD1011B" w14:textId="77777777" w:rsidR="008214BE" w:rsidRPr="004C2946" w:rsidRDefault="008214BE" w:rsidP="003F0CBD">
            <w:pPr>
              <w:jc w:val="right"/>
              <w:rPr>
                <w:rFonts w:cs="Arial"/>
                <w:sz w:val="20"/>
                <w:szCs w:val="20"/>
              </w:rPr>
            </w:pPr>
            <w:r>
              <w:rPr>
                <w:rFonts w:cs="Arial"/>
                <w:sz w:val="20"/>
                <w:szCs w:val="20"/>
              </w:rPr>
              <w:t>SOLAS Ch. V Regulations applicable to maritime safety (1)</w:t>
            </w:r>
          </w:p>
        </w:tc>
        <w:tc>
          <w:tcPr>
            <w:tcW w:w="648" w:type="dxa"/>
          </w:tcPr>
          <w:p w14:paraId="6624475E" w14:textId="77777777" w:rsidR="008214BE" w:rsidRPr="004C2946" w:rsidRDefault="008214BE" w:rsidP="003F0CBD">
            <w:pPr>
              <w:jc w:val="center"/>
              <w:rPr>
                <w:rFonts w:cs="Arial"/>
                <w:sz w:val="20"/>
                <w:szCs w:val="20"/>
              </w:rPr>
            </w:pPr>
            <w:r>
              <w:rPr>
                <w:rFonts w:cs="Arial"/>
                <w:sz w:val="20"/>
                <w:szCs w:val="20"/>
              </w:rPr>
              <w:t>5</w:t>
            </w:r>
          </w:p>
        </w:tc>
        <w:tc>
          <w:tcPr>
            <w:tcW w:w="1650" w:type="dxa"/>
            <w:vMerge w:val="restart"/>
          </w:tcPr>
          <w:p w14:paraId="18D2C3D5" w14:textId="77777777" w:rsidR="008214BE" w:rsidRPr="004C2946" w:rsidRDefault="008214BE" w:rsidP="003F0CBD">
            <w:pPr>
              <w:jc w:val="both"/>
              <w:rPr>
                <w:rFonts w:cs="Arial"/>
                <w:sz w:val="20"/>
                <w:szCs w:val="20"/>
              </w:rPr>
            </w:pPr>
            <w:r>
              <w:rPr>
                <w:rFonts w:cs="Arial"/>
                <w:sz w:val="20"/>
                <w:szCs w:val="20"/>
              </w:rPr>
              <w:t>WWNWS and MSI desk top exercise</w:t>
            </w:r>
          </w:p>
        </w:tc>
        <w:tc>
          <w:tcPr>
            <w:tcW w:w="3158" w:type="dxa"/>
          </w:tcPr>
          <w:p w14:paraId="68AF7E52" w14:textId="77777777" w:rsidR="008214BE" w:rsidRPr="004C2946" w:rsidRDefault="008214BE" w:rsidP="003F0CBD">
            <w:pPr>
              <w:rPr>
                <w:rFonts w:cs="Arial"/>
                <w:sz w:val="20"/>
                <w:szCs w:val="20"/>
              </w:rPr>
            </w:pPr>
            <w:r>
              <w:rPr>
                <w:rFonts w:cs="Arial"/>
                <w:sz w:val="20"/>
                <w:szCs w:val="20"/>
              </w:rPr>
              <w:t>SOLAS V Regulations 10; 11; 12 and 13</w:t>
            </w:r>
          </w:p>
        </w:tc>
        <w:tc>
          <w:tcPr>
            <w:tcW w:w="684" w:type="dxa"/>
            <w:vMerge w:val="restart"/>
          </w:tcPr>
          <w:p w14:paraId="2F8DF59E" w14:textId="77777777" w:rsidR="008214BE" w:rsidRDefault="008214BE" w:rsidP="003F0CBD">
            <w:pPr>
              <w:jc w:val="center"/>
              <w:rPr>
                <w:rFonts w:cs="Arial"/>
                <w:sz w:val="20"/>
                <w:szCs w:val="20"/>
              </w:rPr>
            </w:pPr>
          </w:p>
          <w:p w14:paraId="74148277" w14:textId="77777777" w:rsidR="008214BE" w:rsidRPr="004C2946" w:rsidRDefault="008214BE" w:rsidP="003F0CBD">
            <w:pPr>
              <w:jc w:val="center"/>
              <w:rPr>
                <w:rFonts w:cs="Arial"/>
                <w:sz w:val="20"/>
                <w:szCs w:val="20"/>
              </w:rPr>
            </w:pPr>
            <w:r>
              <w:rPr>
                <w:rFonts w:cs="Arial"/>
                <w:sz w:val="20"/>
                <w:szCs w:val="20"/>
              </w:rPr>
              <w:t>3</w:t>
            </w:r>
          </w:p>
        </w:tc>
      </w:tr>
      <w:tr w:rsidR="008214BE" w:rsidRPr="004C2946" w14:paraId="50C5E1EB" w14:textId="77777777" w:rsidTr="003F0CBD">
        <w:trPr>
          <w:jc w:val="center"/>
        </w:trPr>
        <w:tc>
          <w:tcPr>
            <w:tcW w:w="495" w:type="dxa"/>
          </w:tcPr>
          <w:p w14:paraId="4DDDB443" w14:textId="77777777" w:rsidR="008214BE" w:rsidRPr="004C2946" w:rsidRDefault="008214BE" w:rsidP="003F0CBD">
            <w:pPr>
              <w:jc w:val="both"/>
              <w:rPr>
                <w:rFonts w:cs="Arial"/>
                <w:sz w:val="20"/>
                <w:szCs w:val="20"/>
              </w:rPr>
            </w:pPr>
          </w:p>
        </w:tc>
        <w:tc>
          <w:tcPr>
            <w:tcW w:w="525" w:type="dxa"/>
          </w:tcPr>
          <w:p w14:paraId="4D594D0C" w14:textId="77777777" w:rsidR="008214BE" w:rsidRPr="004C2946" w:rsidRDefault="008214BE" w:rsidP="003F0CBD">
            <w:pPr>
              <w:jc w:val="both"/>
              <w:rPr>
                <w:rFonts w:cs="Arial"/>
                <w:sz w:val="20"/>
                <w:szCs w:val="20"/>
              </w:rPr>
            </w:pPr>
          </w:p>
        </w:tc>
        <w:tc>
          <w:tcPr>
            <w:tcW w:w="717" w:type="dxa"/>
          </w:tcPr>
          <w:p w14:paraId="75EDB5F9" w14:textId="77777777" w:rsidR="008214BE" w:rsidRPr="004C2946" w:rsidRDefault="008214BE" w:rsidP="003F0CBD">
            <w:pPr>
              <w:jc w:val="both"/>
              <w:rPr>
                <w:rFonts w:cs="Arial"/>
                <w:sz w:val="20"/>
                <w:szCs w:val="20"/>
              </w:rPr>
            </w:pPr>
            <w:r>
              <w:rPr>
                <w:rFonts w:cs="Arial"/>
                <w:sz w:val="20"/>
                <w:szCs w:val="20"/>
              </w:rPr>
              <w:t>1.1.7</w:t>
            </w:r>
          </w:p>
        </w:tc>
        <w:tc>
          <w:tcPr>
            <w:tcW w:w="6271" w:type="dxa"/>
          </w:tcPr>
          <w:p w14:paraId="3B6B11E2" w14:textId="77777777" w:rsidR="008214BE" w:rsidRPr="004C2946" w:rsidRDefault="008214BE" w:rsidP="003F0CBD">
            <w:pPr>
              <w:jc w:val="right"/>
              <w:rPr>
                <w:rFonts w:cs="Arial"/>
                <w:sz w:val="20"/>
                <w:szCs w:val="20"/>
              </w:rPr>
            </w:pPr>
            <w:r>
              <w:rPr>
                <w:rFonts w:cs="Arial"/>
                <w:sz w:val="20"/>
                <w:szCs w:val="20"/>
              </w:rPr>
              <w:t>SOLAS Ch. V Regulations applicable to maritime safety (2)</w:t>
            </w:r>
          </w:p>
        </w:tc>
        <w:tc>
          <w:tcPr>
            <w:tcW w:w="648" w:type="dxa"/>
          </w:tcPr>
          <w:p w14:paraId="1599F1D5" w14:textId="77777777" w:rsidR="008214BE" w:rsidRPr="004C2946" w:rsidRDefault="008214BE" w:rsidP="003F0CBD">
            <w:pPr>
              <w:jc w:val="center"/>
              <w:rPr>
                <w:rFonts w:cs="Arial"/>
                <w:sz w:val="20"/>
                <w:szCs w:val="20"/>
              </w:rPr>
            </w:pPr>
            <w:r>
              <w:rPr>
                <w:rFonts w:cs="Arial"/>
                <w:sz w:val="20"/>
                <w:szCs w:val="20"/>
              </w:rPr>
              <w:t>5</w:t>
            </w:r>
          </w:p>
        </w:tc>
        <w:tc>
          <w:tcPr>
            <w:tcW w:w="1650" w:type="dxa"/>
            <w:vMerge/>
          </w:tcPr>
          <w:p w14:paraId="4DDF2CFA" w14:textId="77777777" w:rsidR="008214BE" w:rsidRDefault="008214BE" w:rsidP="003F0CBD">
            <w:pPr>
              <w:jc w:val="both"/>
              <w:rPr>
                <w:rFonts w:cs="Arial"/>
                <w:sz w:val="20"/>
                <w:szCs w:val="20"/>
              </w:rPr>
            </w:pPr>
          </w:p>
        </w:tc>
        <w:tc>
          <w:tcPr>
            <w:tcW w:w="3158" w:type="dxa"/>
          </w:tcPr>
          <w:p w14:paraId="05CD604B" w14:textId="77777777" w:rsidR="008214BE" w:rsidRPr="004C2946" w:rsidRDefault="008214BE" w:rsidP="003F0CBD">
            <w:pPr>
              <w:rPr>
                <w:rFonts w:cs="Arial"/>
                <w:sz w:val="20"/>
                <w:szCs w:val="20"/>
              </w:rPr>
            </w:pPr>
            <w:r>
              <w:rPr>
                <w:rFonts w:cs="Arial"/>
                <w:sz w:val="20"/>
                <w:szCs w:val="20"/>
              </w:rPr>
              <w:t>SOLAS V Regulations 4 and 9</w:t>
            </w:r>
          </w:p>
        </w:tc>
        <w:tc>
          <w:tcPr>
            <w:tcW w:w="684" w:type="dxa"/>
            <w:vMerge/>
          </w:tcPr>
          <w:p w14:paraId="32F3DF2F" w14:textId="77777777" w:rsidR="008214BE" w:rsidRPr="004C2946" w:rsidRDefault="008214BE" w:rsidP="003F0CBD">
            <w:pPr>
              <w:jc w:val="both"/>
              <w:rPr>
                <w:rFonts w:cs="Arial"/>
                <w:sz w:val="20"/>
                <w:szCs w:val="20"/>
              </w:rPr>
            </w:pPr>
          </w:p>
        </w:tc>
      </w:tr>
      <w:tr w:rsidR="008214BE" w:rsidRPr="004C2946" w14:paraId="6D108687" w14:textId="77777777" w:rsidTr="003F0CBD">
        <w:trPr>
          <w:jc w:val="center"/>
        </w:trPr>
        <w:tc>
          <w:tcPr>
            <w:tcW w:w="495" w:type="dxa"/>
          </w:tcPr>
          <w:p w14:paraId="5278D806" w14:textId="77777777" w:rsidR="008214BE" w:rsidRPr="004C2946" w:rsidRDefault="008214BE" w:rsidP="003F0CBD">
            <w:pPr>
              <w:jc w:val="both"/>
              <w:rPr>
                <w:rFonts w:cs="Arial"/>
                <w:sz w:val="20"/>
                <w:szCs w:val="20"/>
              </w:rPr>
            </w:pPr>
          </w:p>
        </w:tc>
        <w:tc>
          <w:tcPr>
            <w:tcW w:w="525" w:type="dxa"/>
          </w:tcPr>
          <w:p w14:paraId="01044E5A" w14:textId="77777777" w:rsidR="008214BE" w:rsidRPr="00CC2943" w:rsidRDefault="008214BE" w:rsidP="003F0CBD">
            <w:pPr>
              <w:jc w:val="both"/>
              <w:rPr>
                <w:rFonts w:cs="Arial"/>
                <w:b/>
                <w:sz w:val="20"/>
                <w:szCs w:val="20"/>
              </w:rPr>
            </w:pPr>
            <w:r w:rsidRPr="00CC2943">
              <w:rPr>
                <w:rFonts w:cs="Arial"/>
                <w:b/>
                <w:sz w:val="20"/>
                <w:szCs w:val="20"/>
              </w:rPr>
              <w:t>1.2</w:t>
            </w:r>
          </w:p>
        </w:tc>
        <w:tc>
          <w:tcPr>
            <w:tcW w:w="717" w:type="dxa"/>
            <w:shd w:val="clear" w:color="auto" w:fill="D9D9D9" w:themeFill="background1" w:themeFillShade="D9"/>
          </w:tcPr>
          <w:p w14:paraId="1D3E82F4" w14:textId="77777777" w:rsidR="008214BE" w:rsidRPr="004C2946" w:rsidRDefault="008214BE" w:rsidP="003F0CBD">
            <w:pPr>
              <w:jc w:val="both"/>
              <w:rPr>
                <w:rFonts w:cs="Arial"/>
                <w:sz w:val="20"/>
                <w:szCs w:val="20"/>
              </w:rPr>
            </w:pPr>
          </w:p>
        </w:tc>
        <w:tc>
          <w:tcPr>
            <w:tcW w:w="6271" w:type="dxa"/>
          </w:tcPr>
          <w:p w14:paraId="02327D39" w14:textId="77777777" w:rsidR="008214BE" w:rsidRPr="00CC5900" w:rsidRDefault="008214BE" w:rsidP="003F0CBD">
            <w:pPr>
              <w:jc w:val="both"/>
              <w:rPr>
                <w:rFonts w:cs="Arial"/>
                <w:b/>
                <w:sz w:val="20"/>
                <w:szCs w:val="20"/>
              </w:rPr>
            </w:pPr>
            <w:r>
              <w:rPr>
                <w:rFonts w:cs="Arial"/>
                <w:b/>
                <w:sz w:val="20"/>
                <w:szCs w:val="20"/>
              </w:rPr>
              <w:t>National (Competent) Authorities</w:t>
            </w:r>
          </w:p>
        </w:tc>
        <w:tc>
          <w:tcPr>
            <w:tcW w:w="648" w:type="dxa"/>
            <w:shd w:val="clear" w:color="auto" w:fill="D9D9D9" w:themeFill="background1" w:themeFillShade="D9"/>
          </w:tcPr>
          <w:p w14:paraId="65FAA39F" w14:textId="77777777" w:rsidR="008214BE" w:rsidRPr="004C2946" w:rsidRDefault="008214BE" w:rsidP="003F0CBD">
            <w:pPr>
              <w:jc w:val="center"/>
              <w:rPr>
                <w:rFonts w:cs="Arial"/>
                <w:sz w:val="20"/>
                <w:szCs w:val="20"/>
              </w:rPr>
            </w:pPr>
          </w:p>
        </w:tc>
        <w:tc>
          <w:tcPr>
            <w:tcW w:w="1650" w:type="dxa"/>
            <w:shd w:val="clear" w:color="auto" w:fill="D9D9D9" w:themeFill="background1" w:themeFillShade="D9"/>
          </w:tcPr>
          <w:p w14:paraId="5B63FDE4" w14:textId="77777777" w:rsidR="008214BE" w:rsidRPr="004C2946" w:rsidRDefault="008214BE" w:rsidP="003F0CBD">
            <w:pPr>
              <w:jc w:val="both"/>
              <w:rPr>
                <w:rFonts w:cs="Arial"/>
                <w:sz w:val="20"/>
                <w:szCs w:val="20"/>
              </w:rPr>
            </w:pPr>
          </w:p>
        </w:tc>
        <w:tc>
          <w:tcPr>
            <w:tcW w:w="3158" w:type="dxa"/>
            <w:shd w:val="clear" w:color="auto" w:fill="D9D9D9" w:themeFill="background1" w:themeFillShade="D9"/>
          </w:tcPr>
          <w:p w14:paraId="260FF4F0" w14:textId="77777777" w:rsidR="008214BE" w:rsidRPr="004C2946" w:rsidRDefault="008214BE" w:rsidP="003F0CBD">
            <w:pPr>
              <w:rPr>
                <w:rFonts w:cs="Arial"/>
                <w:sz w:val="20"/>
                <w:szCs w:val="20"/>
              </w:rPr>
            </w:pPr>
          </w:p>
        </w:tc>
        <w:tc>
          <w:tcPr>
            <w:tcW w:w="684" w:type="dxa"/>
            <w:shd w:val="clear" w:color="auto" w:fill="D9D9D9" w:themeFill="background1" w:themeFillShade="D9"/>
          </w:tcPr>
          <w:p w14:paraId="4D345E3F" w14:textId="77777777" w:rsidR="008214BE" w:rsidRPr="004C2946" w:rsidRDefault="008214BE" w:rsidP="003F0CBD">
            <w:pPr>
              <w:jc w:val="both"/>
              <w:rPr>
                <w:rFonts w:cs="Arial"/>
                <w:sz w:val="20"/>
                <w:szCs w:val="20"/>
              </w:rPr>
            </w:pPr>
          </w:p>
        </w:tc>
      </w:tr>
      <w:tr w:rsidR="008214BE" w:rsidRPr="004C2946" w14:paraId="25394809" w14:textId="77777777" w:rsidTr="003F0CBD">
        <w:trPr>
          <w:jc w:val="center"/>
        </w:trPr>
        <w:tc>
          <w:tcPr>
            <w:tcW w:w="495" w:type="dxa"/>
          </w:tcPr>
          <w:p w14:paraId="2E05DB9C" w14:textId="77777777" w:rsidR="008214BE" w:rsidRPr="004C2946" w:rsidRDefault="008214BE" w:rsidP="003F0CBD">
            <w:pPr>
              <w:jc w:val="both"/>
              <w:rPr>
                <w:rFonts w:cs="Arial"/>
                <w:sz w:val="20"/>
                <w:szCs w:val="20"/>
              </w:rPr>
            </w:pPr>
          </w:p>
        </w:tc>
        <w:tc>
          <w:tcPr>
            <w:tcW w:w="525" w:type="dxa"/>
          </w:tcPr>
          <w:p w14:paraId="31C6BF2C" w14:textId="77777777" w:rsidR="008214BE" w:rsidRPr="004C2946" w:rsidRDefault="008214BE" w:rsidP="003F0CBD">
            <w:pPr>
              <w:jc w:val="both"/>
              <w:rPr>
                <w:rFonts w:cs="Arial"/>
                <w:sz w:val="20"/>
                <w:szCs w:val="20"/>
              </w:rPr>
            </w:pPr>
          </w:p>
        </w:tc>
        <w:tc>
          <w:tcPr>
            <w:tcW w:w="717" w:type="dxa"/>
          </w:tcPr>
          <w:p w14:paraId="30A0CA1C" w14:textId="77777777" w:rsidR="008214BE" w:rsidRPr="004C2946" w:rsidRDefault="008214BE" w:rsidP="003F0CBD">
            <w:pPr>
              <w:jc w:val="both"/>
              <w:rPr>
                <w:rFonts w:cs="Arial"/>
                <w:sz w:val="20"/>
                <w:szCs w:val="20"/>
              </w:rPr>
            </w:pPr>
            <w:r>
              <w:rPr>
                <w:rFonts w:cs="Arial"/>
                <w:sz w:val="20"/>
                <w:szCs w:val="20"/>
              </w:rPr>
              <w:t>1.2.1</w:t>
            </w:r>
          </w:p>
        </w:tc>
        <w:tc>
          <w:tcPr>
            <w:tcW w:w="6271" w:type="dxa"/>
          </w:tcPr>
          <w:p w14:paraId="237666D2" w14:textId="77777777" w:rsidR="008214BE" w:rsidRPr="004C2946" w:rsidRDefault="008214BE" w:rsidP="003F0CBD">
            <w:pPr>
              <w:jc w:val="right"/>
              <w:rPr>
                <w:rFonts w:cs="Arial"/>
                <w:sz w:val="20"/>
                <w:szCs w:val="20"/>
              </w:rPr>
            </w:pPr>
            <w:r>
              <w:rPr>
                <w:rFonts w:cs="Arial"/>
                <w:sz w:val="20"/>
                <w:szCs w:val="20"/>
              </w:rPr>
              <w:t>Review of obligations placed on a National Authority</w:t>
            </w:r>
          </w:p>
        </w:tc>
        <w:tc>
          <w:tcPr>
            <w:tcW w:w="648" w:type="dxa"/>
          </w:tcPr>
          <w:p w14:paraId="1053472E" w14:textId="77777777" w:rsidR="008214BE" w:rsidRPr="004C2946" w:rsidRDefault="008214BE" w:rsidP="003F0CBD">
            <w:pPr>
              <w:jc w:val="center"/>
              <w:rPr>
                <w:rFonts w:cs="Arial"/>
                <w:sz w:val="20"/>
                <w:szCs w:val="20"/>
              </w:rPr>
            </w:pPr>
            <w:r>
              <w:rPr>
                <w:rFonts w:cs="Arial"/>
                <w:sz w:val="20"/>
                <w:szCs w:val="20"/>
              </w:rPr>
              <w:t>4</w:t>
            </w:r>
          </w:p>
        </w:tc>
        <w:tc>
          <w:tcPr>
            <w:tcW w:w="1650" w:type="dxa"/>
          </w:tcPr>
          <w:p w14:paraId="65DE6EB9" w14:textId="77777777" w:rsidR="008214BE" w:rsidRDefault="008214BE" w:rsidP="003F0CBD">
            <w:pPr>
              <w:jc w:val="both"/>
              <w:rPr>
                <w:rFonts w:cs="Arial"/>
                <w:sz w:val="20"/>
                <w:szCs w:val="20"/>
              </w:rPr>
            </w:pPr>
          </w:p>
        </w:tc>
        <w:tc>
          <w:tcPr>
            <w:tcW w:w="3158" w:type="dxa"/>
          </w:tcPr>
          <w:p w14:paraId="214AA632" w14:textId="77777777" w:rsidR="008214BE" w:rsidRPr="004C2946" w:rsidRDefault="008214BE" w:rsidP="003F0CBD">
            <w:pPr>
              <w:rPr>
                <w:rFonts w:cs="Arial"/>
                <w:sz w:val="20"/>
                <w:szCs w:val="20"/>
              </w:rPr>
            </w:pPr>
            <w:r>
              <w:rPr>
                <w:rFonts w:cs="Arial"/>
                <w:sz w:val="20"/>
                <w:szCs w:val="20"/>
              </w:rPr>
              <w:t>NAVGUIDE 8.1</w:t>
            </w:r>
          </w:p>
        </w:tc>
        <w:tc>
          <w:tcPr>
            <w:tcW w:w="684" w:type="dxa"/>
            <w:vMerge w:val="restart"/>
          </w:tcPr>
          <w:p w14:paraId="47D690B9" w14:textId="77777777" w:rsidR="008214BE" w:rsidRDefault="008214BE" w:rsidP="003F0CBD">
            <w:pPr>
              <w:jc w:val="center"/>
              <w:rPr>
                <w:rFonts w:cs="Arial"/>
                <w:sz w:val="20"/>
                <w:szCs w:val="20"/>
              </w:rPr>
            </w:pPr>
          </w:p>
          <w:p w14:paraId="0D7AEAC4" w14:textId="77777777" w:rsidR="008214BE" w:rsidRDefault="008214BE" w:rsidP="003F0CBD">
            <w:pPr>
              <w:jc w:val="center"/>
              <w:rPr>
                <w:rFonts w:cs="Arial"/>
                <w:sz w:val="20"/>
                <w:szCs w:val="20"/>
              </w:rPr>
            </w:pPr>
          </w:p>
          <w:p w14:paraId="3F8D27B6" w14:textId="77777777" w:rsidR="008214BE" w:rsidRPr="004C2946" w:rsidRDefault="008214BE" w:rsidP="003F0CBD">
            <w:pPr>
              <w:jc w:val="center"/>
              <w:rPr>
                <w:rFonts w:cs="Arial"/>
                <w:sz w:val="20"/>
                <w:szCs w:val="20"/>
              </w:rPr>
            </w:pPr>
            <w:r>
              <w:rPr>
                <w:rFonts w:cs="Arial"/>
                <w:sz w:val="20"/>
                <w:szCs w:val="20"/>
              </w:rPr>
              <w:t>4</w:t>
            </w:r>
          </w:p>
        </w:tc>
      </w:tr>
      <w:tr w:rsidR="008214BE" w:rsidRPr="004C2946" w14:paraId="66643FC3" w14:textId="77777777" w:rsidTr="003F0CBD">
        <w:trPr>
          <w:jc w:val="center"/>
        </w:trPr>
        <w:tc>
          <w:tcPr>
            <w:tcW w:w="495" w:type="dxa"/>
          </w:tcPr>
          <w:p w14:paraId="218D4FB9" w14:textId="77777777" w:rsidR="008214BE" w:rsidRPr="004C2946" w:rsidRDefault="008214BE" w:rsidP="003F0CBD">
            <w:pPr>
              <w:jc w:val="both"/>
              <w:rPr>
                <w:rFonts w:cs="Arial"/>
                <w:sz w:val="20"/>
                <w:szCs w:val="20"/>
              </w:rPr>
            </w:pPr>
          </w:p>
        </w:tc>
        <w:tc>
          <w:tcPr>
            <w:tcW w:w="525" w:type="dxa"/>
          </w:tcPr>
          <w:p w14:paraId="45382680" w14:textId="77777777" w:rsidR="008214BE" w:rsidRPr="004C2946" w:rsidRDefault="008214BE" w:rsidP="003F0CBD">
            <w:pPr>
              <w:jc w:val="both"/>
              <w:rPr>
                <w:rFonts w:cs="Arial"/>
                <w:sz w:val="20"/>
                <w:szCs w:val="20"/>
              </w:rPr>
            </w:pPr>
          </w:p>
        </w:tc>
        <w:tc>
          <w:tcPr>
            <w:tcW w:w="717" w:type="dxa"/>
          </w:tcPr>
          <w:p w14:paraId="1629E27B" w14:textId="77777777" w:rsidR="008214BE" w:rsidRDefault="008214BE" w:rsidP="003F0CBD">
            <w:pPr>
              <w:jc w:val="both"/>
              <w:rPr>
                <w:rFonts w:cs="Arial"/>
                <w:sz w:val="20"/>
                <w:szCs w:val="20"/>
              </w:rPr>
            </w:pPr>
            <w:r>
              <w:rPr>
                <w:rFonts w:cs="Arial"/>
                <w:sz w:val="20"/>
                <w:szCs w:val="20"/>
              </w:rPr>
              <w:t>1.2.2</w:t>
            </w:r>
          </w:p>
        </w:tc>
        <w:tc>
          <w:tcPr>
            <w:tcW w:w="6271" w:type="dxa"/>
          </w:tcPr>
          <w:p w14:paraId="5FE24453" w14:textId="77777777" w:rsidR="008214BE" w:rsidRDefault="008214BE" w:rsidP="003F0CBD">
            <w:pPr>
              <w:jc w:val="right"/>
              <w:rPr>
                <w:rFonts w:cs="Arial"/>
                <w:sz w:val="20"/>
                <w:szCs w:val="20"/>
              </w:rPr>
            </w:pPr>
            <w:r>
              <w:rPr>
                <w:rFonts w:cs="Arial"/>
                <w:sz w:val="20"/>
                <w:szCs w:val="20"/>
              </w:rPr>
              <w:t>National legislation to implement international laws and IALA Recs</w:t>
            </w:r>
          </w:p>
        </w:tc>
        <w:tc>
          <w:tcPr>
            <w:tcW w:w="648" w:type="dxa"/>
          </w:tcPr>
          <w:p w14:paraId="06641479" w14:textId="77777777" w:rsidR="008214BE" w:rsidRDefault="008214BE" w:rsidP="003F0CBD">
            <w:pPr>
              <w:jc w:val="center"/>
              <w:rPr>
                <w:rFonts w:cs="Arial"/>
                <w:sz w:val="20"/>
                <w:szCs w:val="20"/>
              </w:rPr>
            </w:pPr>
            <w:r>
              <w:rPr>
                <w:rFonts w:cs="Arial"/>
                <w:sz w:val="20"/>
                <w:szCs w:val="20"/>
              </w:rPr>
              <w:t>4</w:t>
            </w:r>
          </w:p>
        </w:tc>
        <w:tc>
          <w:tcPr>
            <w:tcW w:w="1650" w:type="dxa"/>
          </w:tcPr>
          <w:p w14:paraId="48722426" w14:textId="77777777" w:rsidR="008214BE" w:rsidRDefault="008214BE" w:rsidP="003F0CBD">
            <w:pPr>
              <w:jc w:val="both"/>
              <w:rPr>
                <w:rFonts w:cs="Arial"/>
                <w:sz w:val="20"/>
                <w:szCs w:val="20"/>
              </w:rPr>
            </w:pPr>
          </w:p>
        </w:tc>
        <w:tc>
          <w:tcPr>
            <w:tcW w:w="3158" w:type="dxa"/>
          </w:tcPr>
          <w:p w14:paraId="5DE19680" w14:textId="77777777" w:rsidR="008214BE" w:rsidRDefault="008214BE" w:rsidP="003F0CBD">
            <w:pPr>
              <w:rPr>
                <w:rFonts w:cs="Arial"/>
                <w:sz w:val="20"/>
                <w:szCs w:val="20"/>
              </w:rPr>
            </w:pPr>
            <w:r>
              <w:rPr>
                <w:rFonts w:cs="Arial"/>
                <w:sz w:val="20"/>
                <w:szCs w:val="20"/>
              </w:rPr>
              <w:t>National Maritime Laws</w:t>
            </w:r>
          </w:p>
        </w:tc>
        <w:tc>
          <w:tcPr>
            <w:tcW w:w="684" w:type="dxa"/>
            <w:vMerge/>
          </w:tcPr>
          <w:p w14:paraId="32579E64" w14:textId="77777777" w:rsidR="008214BE" w:rsidRPr="004C2946" w:rsidRDefault="008214BE" w:rsidP="003F0CBD">
            <w:pPr>
              <w:jc w:val="both"/>
              <w:rPr>
                <w:rFonts w:cs="Arial"/>
                <w:sz w:val="20"/>
                <w:szCs w:val="20"/>
              </w:rPr>
            </w:pPr>
          </w:p>
        </w:tc>
      </w:tr>
      <w:tr w:rsidR="008214BE" w:rsidRPr="004C2946" w14:paraId="39B134E6" w14:textId="77777777" w:rsidTr="003F0CBD">
        <w:trPr>
          <w:jc w:val="center"/>
        </w:trPr>
        <w:tc>
          <w:tcPr>
            <w:tcW w:w="495" w:type="dxa"/>
          </w:tcPr>
          <w:p w14:paraId="2EEF0916" w14:textId="77777777" w:rsidR="008214BE" w:rsidRPr="004C2946" w:rsidRDefault="008214BE" w:rsidP="003F0CBD">
            <w:pPr>
              <w:jc w:val="both"/>
              <w:rPr>
                <w:rFonts w:cs="Arial"/>
                <w:sz w:val="20"/>
                <w:szCs w:val="20"/>
              </w:rPr>
            </w:pPr>
          </w:p>
        </w:tc>
        <w:tc>
          <w:tcPr>
            <w:tcW w:w="525" w:type="dxa"/>
          </w:tcPr>
          <w:p w14:paraId="233C6464" w14:textId="77777777" w:rsidR="008214BE" w:rsidRPr="004C2946" w:rsidRDefault="008214BE" w:rsidP="003F0CBD">
            <w:pPr>
              <w:jc w:val="both"/>
              <w:rPr>
                <w:rFonts w:cs="Arial"/>
                <w:sz w:val="20"/>
                <w:szCs w:val="20"/>
              </w:rPr>
            </w:pPr>
          </w:p>
        </w:tc>
        <w:tc>
          <w:tcPr>
            <w:tcW w:w="717" w:type="dxa"/>
          </w:tcPr>
          <w:p w14:paraId="5EE40A2C" w14:textId="77777777" w:rsidR="008214BE" w:rsidRDefault="008214BE" w:rsidP="003F0CBD">
            <w:pPr>
              <w:jc w:val="both"/>
              <w:rPr>
                <w:rFonts w:cs="Arial"/>
                <w:sz w:val="20"/>
                <w:szCs w:val="20"/>
              </w:rPr>
            </w:pPr>
            <w:r>
              <w:rPr>
                <w:rFonts w:cs="Arial"/>
                <w:sz w:val="20"/>
                <w:szCs w:val="20"/>
              </w:rPr>
              <w:t>1.2.3</w:t>
            </w:r>
          </w:p>
        </w:tc>
        <w:tc>
          <w:tcPr>
            <w:tcW w:w="6271" w:type="dxa"/>
          </w:tcPr>
          <w:p w14:paraId="6D671C83" w14:textId="77777777" w:rsidR="008214BE" w:rsidRDefault="008214BE" w:rsidP="003F0CBD">
            <w:pPr>
              <w:jc w:val="right"/>
              <w:rPr>
                <w:rFonts w:cs="Arial"/>
                <w:sz w:val="20"/>
                <w:szCs w:val="20"/>
              </w:rPr>
            </w:pPr>
            <w:r>
              <w:rPr>
                <w:rFonts w:cs="Arial"/>
                <w:sz w:val="20"/>
                <w:szCs w:val="20"/>
              </w:rPr>
              <w:t>Importance of liaison with regional stakeholders</w:t>
            </w:r>
          </w:p>
        </w:tc>
        <w:tc>
          <w:tcPr>
            <w:tcW w:w="648" w:type="dxa"/>
          </w:tcPr>
          <w:p w14:paraId="27BDC853" w14:textId="77777777" w:rsidR="008214BE" w:rsidRDefault="008214BE" w:rsidP="003F0CBD">
            <w:pPr>
              <w:jc w:val="center"/>
              <w:rPr>
                <w:rFonts w:cs="Arial"/>
                <w:sz w:val="20"/>
                <w:szCs w:val="20"/>
              </w:rPr>
            </w:pPr>
            <w:r>
              <w:rPr>
                <w:rFonts w:cs="Arial"/>
                <w:sz w:val="20"/>
                <w:szCs w:val="20"/>
              </w:rPr>
              <w:t>5</w:t>
            </w:r>
          </w:p>
        </w:tc>
        <w:tc>
          <w:tcPr>
            <w:tcW w:w="1650" w:type="dxa"/>
          </w:tcPr>
          <w:p w14:paraId="36BAE002" w14:textId="77777777" w:rsidR="008214BE" w:rsidRDefault="008214BE" w:rsidP="003F0CBD">
            <w:pPr>
              <w:jc w:val="both"/>
              <w:rPr>
                <w:rFonts w:cs="Arial"/>
                <w:sz w:val="20"/>
                <w:szCs w:val="20"/>
              </w:rPr>
            </w:pPr>
          </w:p>
        </w:tc>
        <w:tc>
          <w:tcPr>
            <w:tcW w:w="3158" w:type="dxa"/>
          </w:tcPr>
          <w:p w14:paraId="3A308DFC" w14:textId="77777777" w:rsidR="008214BE" w:rsidRDefault="008214BE" w:rsidP="003F0CBD">
            <w:pPr>
              <w:rPr>
                <w:rFonts w:cs="Arial"/>
                <w:sz w:val="20"/>
                <w:szCs w:val="20"/>
              </w:rPr>
            </w:pPr>
            <w:r>
              <w:rPr>
                <w:rFonts w:cs="Arial"/>
                <w:sz w:val="20"/>
                <w:szCs w:val="20"/>
              </w:rPr>
              <w:t>IALA GL 1079</w:t>
            </w:r>
          </w:p>
        </w:tc>
        <w:tc>
          <w:tcPr>
            <w:tcW w:w="684" w:type="dxa"/>
            <w:vMerge/>
          </w:tcPr>
          <w:p w14:paraId="73C3CD8B" w14:textId="77777777" w:rsidR="008214BE" w:rsidRPr="004C2946" w:rsidRDefault="008214BE" w:rsidP="003F0CBD">
            <w:pPr>
              <w:jc w:val="both"/>
              <w:rPr>
                <w:rFonts w:cs="Arial"/>
                <w:sz w:val="20"/>
                <w:szCs w:val="20"/>
              </w:rPr>
            </w:pPr>
          </w:p>
        </w:tc>
      </w:tr>
      <w:tr w:rsidR="008214BE" w:rsidRPr="004C2946" w14:paraId="02F96EA1" w14:textId="77777777" w:rsidTr="003F0CBD">
        <w:trPr>
          <w:jc w:val="center"/>
        </w:trPr>
        <w:tc>
          <w:tcPr>
            <w:tcW w:w="495" w:type="dxa"/>
          </w:tcPr>
          <w:p w14:paraId="5E472881" w14:textId="77777777" w:rsidR="008214BE" w:rsidRPr="004C2946" w:rsidRDefault="008214BE" w:rsidP="003F0CBD">
            <w:pPr>
              <w:jc w:val="both"/>
              <w:rPr>
                <w:rFonts w:cs="Arial"/>
                <w:sz w:val="20"/>
                <w:szCs w:val="20"/>
              </w:rPr>
            </w:pPr>
          </w:p>
        </w:tc>
        <w:tc>
          <w:tcPr>
            <w:tcW w:w="525" w:type="dxa"/>
          </w:tcPr>
          <w:p w14:paraId="6AE9CB9B" w14:textId="77777777" w:rsidR="008214BE" w:rsidRPr="004C2946" w:rsidRDefault="008214BE" w:rsidP="003F0CBD">
            <w:pPr>
              <w:jc w:val="both"/>
              <w:rPr>
                <w:rFonts w:cs="Arial"/>
                <w:sz w:val="20"/>
                <w:szCs w:val="20"/>
              </w:rPr>
            </w:pPr>
          </w:p>
        </w:tc>
        <w:tc>
          <w:tcPr>
            <w:tcW w:w="717" w:type="dxa"/>
          </w:tcPr>
          <w:p w14:paraId="2634E4FC" w14:textId="77777777" w:rsidR="008214BE" w:rsidRDefault="008214BE" w:rsidP="003F0CBD">
            <w:pPr>
              <w:jc w:val="both"/>
              <w:rPr>
                <w:rFonts w:cs="Arial"/>
                <w:sz w:val="20"/>
                <w:szCs w:val="20"/>
              </w:rPr>
            </w:pPr>
            <w:r>
              <w:rPr>
                <w:rFonts w:cs="Arial"/>
                <w:sz w:val="20"/>
                <w:szCs w:val="20"/>
              </w:rPr>
              <w:t>1.2.4</w:t>
            </w:r>
          </w:p>
        </w:tc>
        <w:tc>
          <w:tcPr>
            <w:tcW w:w="6271" w:type="dxa"/>
          </w:tcPr>
          <w:p w14:paraId="56414BC5" w14:textId="77777777" w:rsidR="008214BE" w:rsidRDefault="008214BE" w:rsidP="003F0CBD">
            <w:pPr>
              <w:jc w:val="right"/>
              <w:rPr>
                <w:rFonts w:cs="Arial"/>
                <w:sz w:val="20"/>
                <w:szCs w:val="20"/>
              </w:rPr>
            </w:pPr>
            <w:r>
              <w:rPr>
                <w:rFonts w:cs="Arial"/>
                <w:sz w:val="20"/>
                <w:szCs w:val="20"/>
              </w:rPr>
              <w:t>IMO Audit Scheme</w:t>
            </w:r>
          </w:p>
        </w:tc>
        <w:tc>
          <w:tcPr>
            <w:tcW w:w="648" w:type="dxa"/>
          </w:tcPr>
          <w:p w14:paraId="2204B58F" w14:textId="77777777" w:rsidR="008214BE" w:rsidRDefault="008214BE" w:rsidP="003F0CBD">
            <w:pPr>
              <w:jc w:val="center"/>
              <w:rPr>
                <w:rFonts w:cs="Arial"/>
                <w:sz w:val="20"/>
                <w:szCs w:val="20"/>
              </w:rPr>
            </w:pPr>
            <w:r>
              <w:rPr>
                <w:rFonts w:cs="Arial"/>
                <w:sz w:val="20"/>
                <w:szCs w:val="20"/>
              </w:rPr>
              <w:t>5</w:t>
            </w:r>
          </w:p>
        </w:tc>
        <w:tc>
          <w:tcPr>
            <w:tcW w:w="1650" w:type="dxa"/>
          </w:tcPr>
          <w:p w14:paraId="29B6057E" w14:textId="77777777" w:rsidR="008214BE" w:rsidRDefault="008214BE" w:rsidP="003F0CBD">
            <w:pPr>
              <w:jc w:val="both"/>
              <w:rPr>
                <w:rFonts w:cs="Arial"/>
                <w:sz w:val="20"/>
                <w:szCs w:val="20"/>
              </w:rPr>
            </w:pPr>
          </w:p>
        </w:tc>
        <w:tc>
          <w:tcPr>
            <w:tcW w:w="3158" w:type="dxa"/>
          </w:tcPr>
          <w:p w14:paraId="46FD84BF" w14:textId="77777777" w:rsidR="008214BE" w:rsidRDefault="008214BE" w:rsidP="003F0CBD">
            <w:pPr>
              <w:rPr>
                <w:rFonts w:cs="Arial"/>
                <w:sz w:val="20"/>
                <w:szCs w:val="20"/>
              </w:rPr>
            </w:pPr>
            <w:r>
              <w:rPr>
                <w:rFonts w:cs="Arial"/>
                <w:sz w:val="20"/>
                <w:szCs w:val="20"/>
              </w:rPr>
              <w:t>IALA GL 1054</w:t>
            </w:r>
          </w:p>
        </w:tc>
        <w:tc>
          <w:tcPr>
            <w:tcW w:w="684" w:type="dxa"/>
            <w:vMerge/>
          </w:tcPr>
          <w:p w14:paraId="06DA624A" w14:textId="77777777" w:rsidR="008214BE" w:rsidRPr="004C2946" w:rsidRDefault="008214BE" w:rsidP="003F0CBD">
            <w:pPr>
              <w:jc w:val="both"/>
              <w:rPr>
                <w:rFonts w:cs="Arial"/>
                <w:sz w:val="20"/>
                <w:szCs w:val="20"/>
              </w:rPr>
            </w:pPr>
          </w:p>
        </w:tc>
      </w:tr>
      <w:tr w:rsidR="008214BE" w:rsidRPr="004C2946" w14:paraId="2817C9CF" w14:textId="77777777" w:rsidTr="003F0CBD">
        <w:trPr>
          <w:jc w:val="center"/>
        </w:trPr>
        <w:tc>
          <w:tcPr>
            <w:tcW w:w="495" w:type="dxa"/>
          </w:tcPr>
          <w:p w14:paraId="3615BD61" w14:textId="77777777" w:rsidR="008214BE" w:rsidRPr="004C2946" w:rsidRDefault="008214BE" w:rsidP="003F0CBD">
            <w:pPr>
              <w:jc w:val="both"/>
              <w:rPr>
                <w:rFonts w:cs="Arial"/>
                <w:sz w:val="20"/>
                <w:szCs w:val="20"/>
              </w:rPr>
            </w:pPr>
          </w:p>
        </w:tc>
        <w:tc>
          <w:tcPr>
            <w:tcW w:w="525" w:type="dxa"/>
          </w:tcPr>
          <w:p w14:paraId="7B0EF021" w14:textId="77777777" w:rsidR="008214BE" w:rsidRPr="004C2946" w:rsidRDefault="008214BE" w:rsidP="003F0CBD">
            <w:pPr>
              <w:jc w:val="both"/>
              <w:rPr>
                <w:rFonts w:cs="Arial"/>
                <w:sz w:val="20"/>
                <w:szCs w:val="20"/>
              </w:rPr>
            </w:pPr>
          </w:p>
        </w:tc>
        <w:tc>
          <w:tcPr>
            <w:tcW w:w="717" w:type="dxa"/>
          </w:tcPr>
          <w:p w14:paraId="071F142F" w14:textId="77777777" w:rsidR="008214BE" w:rsidRDefault="008214BE" w:rsidP="003F0CBD">
            <w:pPr>
              <w:jc w:val="both"/>
              <w:rPr>
                <w:rFonts w:cs="Arial"/>
                <w:sz w:val="20"/>
                <w:szCs w:val="20"/>
              </w:rPr>
            </w:pPr>
            <w:r>
              <w:rPr>
                <w:rFonts w:cs="Arial"/>
                <w:sz w:val="20"/>
                <w:szCs w:val="20"/>
              </w:rPr>
              <w:t>1.2.5</w:t>
            </w:r>
          </w:p>
        </w:tc>
        <w:tc>
          <w:tcPr>
            <w:tcW w:w="6271" w:type="dxa"/>
          </w:tcPr>
          <w:p w14:paraId="4E55FBA8" w14:textId="77777777" w:rsidR="008214BE" w:rsidRDefault="008214BE" w:rsidP="003F0CBD">
            <w:pPr>
              <w:jc w:val="right"/>
              <w:rPr>
                <w:rFonts w:cs="Arial"/>
                <w:sz w:val="20"/>
                <w:szCs w:val="20"/>
              </w:rPr>
            </w:pPr>
            <w:r>
              <w:rPr>
                <w:rFonts w:cs="Arial"/>
                <w:sz w:val="20"/>
                <w:szCs w:val="20"/>
              </w:rPr>
              <w:t>Funding AtoN service provision – State versus user-pays principle</w:t>
            </w:r>
          </w:p>
        </w:tc>
        <w:tc>
          <w:tcPr>
            <w:tcW w:w="648" w:type="dxa"/>
          </w:tcPr>
          <w:p w14:paraId="53A438CB" w14:textId="77777777" w:rsidR="008214BE" w:rsidRDefault="008214BE" w:rsidP="003F0CBD">
            <w:pPr>
              <w:jc w:val="center"/>
              <w:rPr>
                <w:rFonts w:cs="Arial"/>
                <w:sz w:val="20"/>
                <w:szCs w:val="20"/>
              </w:rPr>
            </w:pPr>
            <w:r>
              <w:rPr>
                <w:rFonts w:cs="Arial"/>
                <w:sz w:val="20"/>
                <w:szCs w:val="20"/>
              </w:rPr>
              <w:t>4</w:t>
            </w:r>
          </w:p>
        </w:tc>
        <w:tc>
          <w:tcPr>
            <w:tcW w:w="1650" w:type="dxa"/>
          </w:tcPr>
          <w:p w14:paraId="5E2398A3" w14:textId="77777777" w:rsidR="008214BE" w:rsidRDefault="008214BE" w:rsidP="003F0CBD">
            <w:pPr>
              <w:jc w:val="both"/>
              <w:rPr>
                <w:rFonts w:cs="Arial"/>
                <w:sz w:val="20"/>
                <w:szCs w:val="20"/>
              </w:rPr>
            </w:pPr>
          </w:p>
        </w:tc>
        <w:tc>
          <w:tcPr>
            <w:tcW w:w="3158" w:type="dxa"/>
          </w:tcPr>
          <w:p w14:paraId="16A39DB4" w14:textId="77777777" w:rsidR="008214BE" w:rsidRDefault="008214BE" w:rsidP="003F0CBD">
            <w:pPr>
              <w:rPr>
                <w:rFonts w:cs="Arial"/>
                <w:sz w:val="20"/>
                <w:szCs w:val="20"/>
              </w:rPr>
            </w:pPr>
            <w:r>
              <w:rPr>
                <w:rFonts w:cs="Arial"/>
                <w:sz w:val="20"/>
                <w:szCs w:val="20"/>
              </w:rPr>
              <w:t>Rec V-102</w:t>
            </w:r>
          </w:p>
        </w:tc>
        <w:tc>
          <w:tcPr>
            <w:tcW w:w="684" w:type="dxa"/>
            <w:vMerge w:val="restart"/>
          </w:tcPr>
          <w:p w14:paraId="1DE5B8DE" w14:textId="77777777" w:rsidR="008214BE" w:rsidRDefault="008214BE" w:rsidP="003F0CBD">
            <w:pPr>
              <w:jc w:val="both"/>
              <w:rPr>
                <w:rFonts w:cs="Arial"/>
                <w:sz w:val="20"/>
                <w:szCs w:val="20"/>
              </w:rPr>
            </w:pPr>
          </w:p>
          <w:p w14:paraId="10F1D227" w14:textId="77777777" w:rsidR="008214BE" w:rsidRPr="004C2946" w:rsidRDefault="008214BE" w:rsidP="003F0CBD">
            <w:pPr>
              <w:jc w:val="center"/>
              <w:rPr>
                <w:rFonts w:cs="Arial"/>
                <w:sz w:val="20"/>
                <w:szCs w:val="20"/>
              </w:rPr>
            </w:pPr>
            <w:r>
              <w:rPr>
                <w:rFonts w:cs="Arial"/>
                <w:sz w:val="20"/>
                <w:szCs w:val="20"/>
              </w:rPr>
              <w:t>5</w:t>
            </w:r>
          </w:p>
        </w:tc>
      </w:tr>
      <w:tr w:rsidR="008214BE" w:rsidRPr="004C2946" w14:paraId="7FA8FBB8" w14:textId="77777777" w:rsidTr="003F0CBD">
        <w:trPr>
          <w:jc w:val="center"/>
        </w:trPr>
        <w:tc>
          <w:tcPr>
            <w:tcW w:w="495" w:type="dxa"/>
          </w:tcPr>
          <w:p w14:paraId="33A5C10C" w14:textId="77777777" w:rsidR="008214BE" w:rsidRPr="004C2946" w:rsidRDefault="008214BE" w:rsidP="003F0CBD">
            <w:pPr>
              <w:jc w:val="both"/>
              <w:rPr>
                <w:rFonts w:cs="Arial"/>
                <w:sz w:val="20"/>
                <w:szCs w:val="20"/>
              </w:rPr>
            </w:pPr>
          </w:p>
        </w:tc>
        <w:tc>
          <w:tcPr>
            <w:tcW w:w="525" w:type="dxa"/>
          </w:tcPr>
          <w:p w14:paraId="78EBC1B2" w14:textId="77777777" w:rsidR="008214BE" w:rsidRPr="004C2946" w:rsidRDefault="008214BE" w:rsidP="003F0CBD">
            <w:pPr>
              <w:jc w:val="both"/>
              <w:rPr>
                <w:rFonts w:cs="Arial"/>
                <w:sz w:val="20"/>
                <w:szCs w:val="20"/>
              </w:rPr>
            </w:pPr>
          </w:p>
        </w:tc>
        <w:tc>
          <w:tcPr>
            <w:tcW w:w="717" w:type="dxa"/>
          </w:tcPr>
          <w:p w14:paraId="0772CFCA" w14:textId="77777777" w:rsidR="008214BE" w:rsidRDefault="008214BE" w:rsidP="003F0CBD">
            <w:pPr>
              <w:jc w:val="both"/>
              <w:rPr>
                <w:rFonts w:cs="Arial"/>
                <w:sz w:val="20"/>
                <w:szCs w:val="20"/>
              </w:rPr>
            </w:pPr>
            <w:r>
              <w:rPr>
                <w:rFonts w:cs="Arial"/>
                <w:sz w:val="20"/>
                <w:szCs w:val="20"/>
              </w:rPr>
              <w:t>1.2.6</w:t>
            </w:r>
          </w:p>
        </w:tc>
        <w:tc>
          <w:tcPr>
            <w:tcW w:w="6271" w:type="dxa"/>
          </w:tcPr>
          <w:p w14:paraId="5A9A3141" w14:textId="77777777" w:rsidR="008214BE" w:rsidRDefault="008214BE" w:rsidP="003F0CBD">
            <w:pPr>
              <w:jc w:val="right"/>
              <w:rPr>
                <w:rFonts w:cs="Arial"/>
                <w:sz w:val="20"/>
                <w:szCs w:val="20"/>
              </w:rPr>
            </w:pPr>
            <w:r>
              <w:rPr>
                <w:rFonts w:cs="Arial"/>
                <w:sz w:val="20"/>
                <w:szCs w:val="20"/>
              </w:rPr>
              <w:t>Cost efficiency measures including contracting out</w:t>
            </w:r>
          </w:p>
        </w:tc>
        <w:tc>
          <w:tcPr>
            <w:tcW w:w="648" w:type="dxa"/>
          </w:tcPr>
          <w:p w14:paraId="68605F48" w14:textId="77777777" w:rsidR="008214BE" w:rsidRDefault="008214BE" w:rsidP="003F0CBD">
            <w:pPr>
              <w:jc w:val="center"/>
              <w:rPr>
                <w:rFonts w:cs="Arial"/>
                <w:sz w:val="20"/>
                <w:szCs w:val="20"/>
              </w:rPr>
            </w:pPr>
            <w:r>
              <w:rPr>
                <w:rFonts w:cs="Arial"/>
                <w:sz w:val="20"/>
                <w:szCs w:val="20"/>
              </w:rPr>
              <w:t>4</w:t>
            </w:r>
          </w:p>
        </w:tc>
        <w:tc>
          <w:tcPr>
            <w:tcW w:w="1650" w:type="dxa"/>
          </w:tcPr>
          <w:p w14:paraId="543430BC" w14:textId="77777777" w:rsidR="008214BE" w:rsidRDefault="008214BE" w:rsidP="003F0CBD">
            <w:pPr>
              <w:jc w:val="both"/>
              <w:rPr>
                <w:rFonts w:cs="Arial"/>
                <w:sz w:val="20"/>
                <w:szCs w:val="20"/>
              </w:rPr>
            </w:pPr>
          </w:p>
        </w:tc>
        <w:tc>
          <w:tcPr>
            <w:tcW w:w="3158" w:type="dxa"/>
          </w:tcPr>
          <w:p w14:paraId="713E857E" w14:textId="77777777" w:rsidR="008214BE" w:rsidRDefault="008214BE" w:rsidP="003F0CBD">
            <w:pPr>
              <w:rPr>
                <w:rFonts w:cs="Arial"/>
                <w:sz w:val="20"/>
                <w:szCs w:val="20"/>
              </w:rPr>
            </w:pPr>
            <w:r>
              <w:rPr>
                <w:rFonts w:cs="Arial"/>
                <w:sz w:val="20"/>
                <w:szCs w:val="20"/>
              </w:rPr>
              <w:t>IALA GL 1005; 1047; 1052</w:t>
            </w:r>
          </w:p>
          <w:p w14:paraId="069433E1" w14:textId="77777777" w:rsidR="008214BE" w:rsidRDefault="008214BE" w:rsidP="003F0CBD">
            <w:pPr>
              <w:rPr>
                <w:rFonts w:cs="Arial"/>
                <w:sz w:val="20"/>
                <w:szCs w:val="20"/>
              </w:rPr>
            </w:pPr>
            <w:r>
              <w:rPr>
                <w:rFonts w:cs="Arial"/>
                <w:sz w:val="20"/>
                <w:szCs w:val="20"/>
              </w:rPr>
              <w:t>NAVGUIDE Ch 8</w:t>
            </w:r>
          </w:p>
        </w:tc>
        <w:tc>
          <w:tcPr>
            <w:tcW w:w="684" w:type="dxa"/>
            <w:vMerge/>
          </w:tcPr>
          <w:p w14:paraId="7E96F103" w14:textId="77777777" w:rsidR="008214BE" w:rsidRPr="004C2946" w:rsidRDefault="008214BE" w:rsidP="003F0CBD">
            <w:pPr>
              <w:jc w:val="both"/>
              <w:rPr>
                <w:rFonts w:cs="Arial"/>
                <w:sz w:val="20"/>
                <w:szCs w:val="20"/>
              </w:rPr>
            </w:pPr>
          </w:p>
        </w:tc>
      </w:tr>
      <w:tr w:rsidR="008214BE" w:rsidRPr="004C2946" w14:paraId="3AB2C0E4" w14:textId="77777777" w:rsidTr="003F0CBD">
        <w:trPr>
          <w:jc w:val="center"/>
        </w:trPr>
        <w:tc>
          <w:tcPr>
            <w:tcW w:w="495" w:type="dxa"/>
          </w:tcPr>
          <w:p w14:paraId="10CDB6F6" w14:textId="77777777" w:rsidR="008214BE" w:rsidRPr="004C2946" w:rsidRDefault="008214BE" w:rsidP="003F0CBD">
            <w:pPr>
              <w:jc w:val="both"/>
              <w:rPr>
                <w:rFonts w:cs="Arial"/>
                <w:sz w:val="20"/>
                <w:szCs w:val="20"/>
              </w:rPr>
            </w:pPr>
          </w:p>
        </w:tc>
        <w:tc>
          <w:tcPr>
            <w:tcW w:w="525" w:type="dxa"/>
          </w:tcPr>
          <w:p w14:paraId="3EF0AB3F" w14:textId="77777777" w:rsidR="008214BE" w:rsidRPr="004C2946" w:rsidRDefault="008214BE" w:rsidP="003F0CBD">
            <w:pPr>
              <w:jc w:val="both"/>
              <w:rPr>
                <w:rFonts w:cs="Arial"/>
                <w:sz w:val="20"/>
                <w:szCs w:val="20"/>
              </w:rPr>
            </w:pPr>
          </w:p>
        </w:tc>
        <w:tc>
          <w:tcPr>
            <w:tcW w:w="717" w:type="dxa"/>
          </w:tcPr>
          <w:p w14:paraId="31E66C59" w14:textId="77777777" w:rsidR="008214BE" w:rsidRDefault="008214BE" w:rsidP="003F0CBD">
            <w:pPr>
              <w:jc w:val="both"/>
              <w:rPr>
                <w:rFonts w:cs="Arial"/>
                <w:sz w:val="20"/>
                <w:szCs w:val="20"/>
              </w:rPr>
            </w:pPr>
            <w:r>
              <w:rPr>
                <w:rFonts w:cs="Arial"/>
                <w:sz w:val="20"/>
                <w:szCs w:val="20"/>
              </w:rPr>
              <w:t>1.2.7</w:t>
            </w:r>
          </w:p>
        </w:tc>
        <w:tc>
          <w:tcPr>
            <w:tcW w:w="6271" w:type="dxa"/>
          </w:tcPr>
          <w:p w14:paraId="6FD771B7" w14:textId="77777777" w:rsidR="008214BE" w:rsidRDefault="008214BE" w:rsidP="003F0CBD">
            <w:pPr>
              <w:jc w:val="right"/>
              <w:rPr>
                <w:rFonts w:cs="Arial"/>
                <w:sz w:val="20"/>
                <w:szCs w:val="20"/>
              </w:rPr>
            </w:pPr>
            <w:r>
              <w:rPr>
                <w:rFonts w:cs="Arial"/>
                <w:sz w:val="20"/>
                <w:szCs w:val="20"/>
              </w:rPr>
              <w:t>Protection of the marine environment</w:t>
            </w:r>
          </w:p>
        </w:tc>
        <w:tc>
          <w:tcPr>
            <w:tcW w:w="648" w:type="dxa"/>
          </w:tcPr>
          <w:p w14:paraId="37325C16" w14:textId="77777777" w:rsidR="008214BE" w:rsidRDefault="008214BE" w:rsidP="003F0CBD">
            <w:pPr>
              <w:jc w:val="center"/>
              <w:rPr>
                <w:rFonts w:cs="Arial"/>
                <w:sz w:val="20"/>
                <w:szCs w:val="20"/>
              </w:rPr>
            </w:pPr>
            <w:r>
              <w:rPr>
                <w:rFonts w:cs="Arial"/>
                <w:sz w:val="20"/>
                <w:szCs w:val="20"/>
              </w:rPr>
              <w:t>4</w:t>
            </w:r>
          </w:p>
        </w:tc>
        <w:tc>
          <w:tcPr>
            <w:tcW w:w="1650" w:type="dxa"/>
          </w:tcPr>
          <w:p w14:paraId="22039355" w14:textId="77777777" w:rsidR="008214BE" w:rsidRDefault="008214BE" w:rsidP="003F0CBD">
            <w:pPr>
              <w:rPr>
                <w:rFonts w:cs="Arial"/>
                <w:sz w:val="20"/>
                <w:szCs w:val="20"/>
              </w:rPr>
            </w:pPr>
            <w:r>
              <w:rPr>
                <w:rFonts w:cs="Arial"/>
                <w:sz w:val="20"/>
                <w:szCs w:val="20"/>
              </w:rPr>
              <w:t>Tutorials as required</w:t>
            </w:r>
          </w:p>
        </w:tc>
        <w:tc>
          <w:tcPr>
            <w:tcW w:w="3158" w:type="dxa"/>
          </w:tcPr>
          <w:p w14:paraId="7E37E776" w14:textId="77777777" w:rsidR="008214BE" w:rsidRDefault="008214BE" w:rsidP="003F0CBD">
            <w:pPr>
              <w:rPr>
                <w:rFonts w:cs="Arial"/>
                <w:sz w:val="20"/>
                <w:szCs w:val="20"/>
              </w:rPr>
            </w:pPr>
            <w:r>
              <w:rPr>
                <w:rFonts w:cs="Arial"/>
                <w:sz w:val="20"/>
                <w:szCs w:val="20"/>
              </w:rPr>
              <w:t>IALA GL 1036</w:t>
            </w:r>
          </w:p>
        </w:tc>
        <w:tc>
          <w:tcPr>
            <w:tcW w:w="684" w:type="dxa"/>
          </w:tcPr>
          <w:p w14:paraId="41B793ED" w14:textId="77777777" w:rsidR="008214BE" w:rsidRPr="004C2946" w:rsidRDefault="008214BE" w:rsidP="003F0CBD">
            <w:pPr>
              <w:jc w:val="both"/>
              <w:rPr>
                <w:rFonts w:cs="Arial"/>
                <w:sz w:val="20"/>
                <w:szCs w:val="20"/>
              </w:rPr>
            </w:pPr>
          </w:p>
        </w:tc>
      </w:tr>
      <w:tr w:rsidR="008214BE" w:rsidRPr="004C2946" w14:paraId="015E9C80" w14:textId="77777777" w:rsidTr="003F0CBD">
        <w:trPr>
          <w:jc w:val="center"/>
        </w:trPr>
        <w:tc>
          <w:tcPr>
            <w:tcW w:w="495" w:type="dxa"/>
          </w:tcPr>
          <w:p w14:paraId="769EC3D7" w14:textId="77777777" w:rsidR="008214BE" w:rsidRPr="004C2946" w:rsidRDefault="008214BE" w:rsidP="003F0CBD">
            <w:pPr>
              <w:jc w:val="both"/>
              <w:rPr>
                <w:rFonts w:cs="Arial"/>
                <w:sz w:val="20"/>
                <w:szCs w:val="20"/>
              </w:rPr>
            </w:pPr>
          </w:p>
        </w:tc>
        <w:tc>
          <w:tcPr>
            <w:tcW w:w="525" w:type="dxa"/>
          </w:tcPr>
          <w:p w14:paraId="43CC0737" w14:textId="77777777" w:rsidR="008214BE" w:rsidRPr="00CC2943" w:rsidRDefault="008214BE" w:rsidP="003F0CBD">
            <w:pPr>
              <w:jc w:val="center"/>
              <w:rPr>
                <w:rFonts w:cs="Arial"/>
                <w:b/>
                <w:sz w:val="20"/>
                <w:szCs w:val="20"/>
              </w:rPr>
            </w:pPr>
            <w:r w:rsidRPr="00CC2943">
              <w:rPr>
                <w:rFonts w:cs="Arial"/>
                <w:b/>
                <w:sz w:val="20"/>
                <w:szCs w:val="20"/>
              </w:rPr>
              <w:t>1.3</w:t>
            </w:r>
          </w:p>
        </w:tc>
        <w:tc>
          <w:tcPr>
            <w:tcW w:w="717" w:type="dxa"/>
            <w:shd w:val="clear" w:color="auto" w:fill="D9D9D9" w:themeFill="background1" w:themeFillShade="D9"/>
          </w:tcPr>
          <w:p w14:paraId="053DA96B" w14:textId="77777777" w:rsidR="008214BE" w:rsidRPr="004C2946" w:rsidRDefault="008214BE" w:rsidP="003F0CBD">
            <w:pPr>
              <w:jc w:val="both"/>
              <w:rPr>
                <w:rFonts w:cs="Arial"/>
                <w:sz w:val="20"/>
                <w:szCs w:val="20"/>
              </w:rPr>
            </w:pPr>
          </w:p>
        </w:tc>
        <w:tc>
          <w:tcPr>
            <w:tcW w:w="6271" w:type="dxa"/>
          </w:tcPr>
          <w:p w14:paraId="29991895" w14:textId="77777777" w:rsidR="008214BE" w:rsidRPr="00296D22" w:rsidRDefault="008214BE" w:rsidP="003F0CBD">
            <w:pPr>
              <w:jc w:val="both"/>
              <w:rPr>
                <w:rFonts w:cs="Arial"/>
                <w:b/>
                <w:sz w:val="20"/>
                <w:szCs w:val="20"/>
              </w:rPr>
            </w:pPr>
            <w:r>
              <w:rPr>
                <w:rFonts w:cs="Arial"/>
                <w:b/>
                <w:sz w:val="20"/>
                <w:szCs w:val="20"/>
              </w:rPr>
              <w:t>UNCLOS 82</w:t>
            </w:r>
          </w:p>
        </w:tc>
        <w:tc>
          <w:tcPr>
            <w:tcW w:w="648" w:type="dxa"/>
            <w:shd w:val="clear" w:color="auto" w:fill="D9D9D9" w:themeFill="background1" w:themeFillShade="D9"/>
          </w:tcPr>
          <w:p w14:paraId="7150D422" w14:textId="77777777" w:rsidR="008214BE" w:rsidRPr="004C2946" w:rsidRDefault="008214BE" w:rsidP="003F0CBD">
            <w:pPr>
              <w:jc w:val="center"/>
              <w:rPr>
                <w:rFonts w:cs="Arial"/>
                <w:sz w:val="20"/>
                <w:szCs w:val="20"/>
              </w:rPr>
            </w:pPr>
          </w:p>
        </w:tc>
        <w:tc>
          <w:tcPr>
            <w:tcW w:w="1650" w:type="dxa"/>
            <w:shd w:val="clear" w:color="auto" w:fill="D9D9D9" w:themeFill="background1" w:themeFillShade="D9"/>
          </w:tcPr>
          <w:p w14:paraId="44E70B8C" w14:textId="77777777" w:rsidR="008214BE" w:rsidRPr="004C2946" w:rsidRDefault="008214BE" w:rsidP="003F0CBD">
            <w:pPr>
              <w:jc w:val="both"/>
              <w:rPr>
                <w:rFonts w:cs="Arial"/>
                <w:sz w:val="20"/>
                <w:szCs w:val="20"/>
              </w:rPr>
            </w:pPr>
          </w:p>
        </w:tc>
        <w:tc>
          <w:tcPr>
            <w:tcW w:w="3158" w:type="dxa"/>
            <w:shd w:val="clear" w:color="auto" w:fill="D9D9D9" w:themeFill="background1" w:themeFillShade="D9"/>
          </w:tcPr>
          <w:p w14:paraId="6EB2C29D" w14:textId="77777777" w:rsidR="008214BE" w:rsidRPr="004C2946" w:rsidRDefault="008214BE" w:rsidP="003F0CBD">
            <w:pPr>
              <w:rPr>
                <w:rFonts w:cs="Arial"/>
                <w:sz w:val="20"/>
                <w:szCs w:val="20"/>
              </w:rPr>
            </w:pPr>
          </w:p>
        </w:tc>
        <w:tc>
          <w:tcPr>
            <w:tcW w:w="684" w:type="dxa"/>
            <w:shd w:val="clear" w:color="auto" w:fill="D9D9D9" w:themeFill="background1" w:themeFillShade="D9"/>
          </w:tcPr>
          <w:p w14:paraId="5AE0E92F" w14:textId="77777777" w:rsidR="008214BE" w:rsidRPr="004C2946" w:rsidRDefault="008214BE" w:rsidP="003F0CBD">
            <w:pPr>
              <w:jc w:val="center"/>
              <w:rPr>
                <w:rFonts w:cs="Arial"/>
                <w:sz w:val="20"/>
                <w:szCs w:val="20"/>
              </w:rPr>
            </w:pPr>
          </w:p>
        </w:tc>
      </w:tr>
      <w:tr w:rsidR="008214BE" w:rsidRPr="004C2946" w14:paraId="7738812B" w14:textId="77777777" w:rsidTr="003F0CBD">
        <w:trPr>
          <w:jc w:val="center"/>
        </w:trPr>
        <w:tc>
          <w:tcPr>
            <w:tcW w:w="495" w:type="dxa"/>
          </w:tcPr>
          <w:p w14:paraId="25A6879C" w14:textId="77777777" w:rsidR="008214BE" w:rsidRPr="004C2946" w:rsidRDefault="008214BE" w:rsidP="003F0CBD">
            <w:pPr>
              <w:jc w:val="both"/>
              <w:rPr>
                <w:rFonts w:cs="Arial"/>
                <w:sz w:val="20"/>
                <w:szCs w:val="20"/>
              </w:rPr>
            </w:pPr>
          </w:p>
        </w:tc>
        <w:tc>
          <w:tcPr>
            <w:tcW w:w="525" w:type="dxa"/>
          </w:tcPr>
          <w:p w14:paraId="00AD2C7D" w14:textId="77777777" w:rsidR="008214BE" w:rsidRPr="004C2946" w:rsidRDefault="008214BE" w:rsidP="003F0CBD">
            <w:pPr>
              <w:jc w:val="both"/>
              <w:rPr>
                <w:rFonts w:cs="Arial"/>
                <w:sz w:val="20"/>
                <w:szCs w:val="20"/>
              </w:rPr>
            </w:pPr>
          </w:p>
        </w:tc>
        <w:tc>
          <w:tcPr>
            <w:tcW w:w="717" w:type="dxa"/>
          </w:tcPr>
          <w:p w14:paraId="0E907AF6" w14:textId="77777777" w:rsidR="008214BE" w:rsidRPr="004C2946" w:rsidRDefault="008214BE" w:rsidP="003F0CBD">
            <w:pPr>
              <w:jc w:val="both"/>
              <w:rPr>
                <w:rFonts w:cs="Arial"/>
                <w:sz w:val="20"/>
                <w:szCs w:val="20"/>
              </w:rPr>
            </w:pPr>
            <w:r>
              <w:rPr>
                <w:rFonts w:cs="Arial"/>
                <w:sz w:val="20"/>
                <w:szCs w:val="20"/>
              </w:rPr>
              <w:t>1.3.1</w:t>
            </w:r>
          </w:p>
        </w:tc>
        <w:tc>
          <w:tcPr>
            <w:tcW w:w="6271" w:type="dxa"/>
          </w:tcPr>
          <w:p w14:paraId="57C9EC65" w14:textId="77777777" w:rsidR="008214BE" w:rsidRPr="004C2946" w:rsidRDefault="008214BE" w:rsidP="003F0CBD">
            <w:pPr>
              <w:jc w:val="right"/>
              <w:rPr>
                <w:rFonts w:cs="Arial"/>
                <w:sz w:val="20"/>
                <w:szCs w:val="20"/>
              </w:rPr>
            </w:pPr>
            <w:r>
              <w:rPr>
                <w:rFonts w:cs="Arial"/>
                <w:sz w:val="20"/>
                <w:szCs w:val="20"/>
              </w:rPr>
              <w:t>Convention on Law of the Sea</w:t>
            </w:r>
          </w:p>
        </w:tc>
        <w:tc>
          <w:tcPr>
            <w:tcW w:w="648" w:type="dxa"/>
          </w:tcPr>
          <w:p w14:paraId="787ED526" w14:textId="77777777" w:rsidR="008214BE" w:rsidRPr="004C2946" w:rsidRDefault="008214BE" w:rsidP="003F0CBD">
            <w:pPr>
              <w:jc w:val="center"/>
              <w:rPr>
                <w:rFonts w:cs="Arial"/>
                <w:sz w:val="20"/>
                <w:szCs w:val="20"/>
              </w:rPr>
            </w:pPr>
            <w:r>
              <w:rPr>
                <w:rFonts w:cs="Arial"/>
                <w:sz w:val="20"/>
                <w:szCs w:val="20"/>
              </w:rPr>
              <w:t>3</w:t>
            </w:r>
          </w:p>
        </w:tc>
        <w:tc>
          <w:tcPr>
            <w:tcW w:w="1650" w:type="dxa"/>
            <w:vMerge w:val="restart"/>
          </w:tcPr>
          <w:p w14:paraId="34C419AD" w14:textId="77777777" w:rsidR="008214BE" w:rsidRPr="004C2946" w:rsidRDefault="008214BE" w:rsidP="003F0CBD">
            <w:pPr>
              <w:rPr>
                <w:rFonts w:cs="Arial"/>
                <w:sz w:val="20"/>
                <w:szCs w:val="20"/>
              </w:rPr>
            </w:pPr>
            <w:r>
              <w:rPr>
                <w:rFonts w:cs="Arial"/>
                <w:sz w:val="20"/>
                <w:szCs w:val="20"/>
              </w:rPr>
              <w:t>Lecture by maritime lawyer</w:t>
            </w:r>
          </w:p>
        </w:tc>
        <w:tc>
          <w:tcPr>
            <w:tcW w:w="3158" w:type="dxa"/>
            <w:vMerge w:val="restart"/>
          </w:tcPr>
          <w:p w14:paraId="6219D9E3" w14:textId="77777777" w:rsidR="008214BE" w:rsidRDefault="008214BE" w:rsidP="003F0CBD">
            <w:pPr>
              <w:rPr>
                <w:rFonts w:cs="Arial"/>
                <w:sz w:val="20"/>
                <w:szCs w:val="20"/>
              </w:rPr>
            </w:pPr>
            <w:r>
              <w:rPr>
                <w:rFonts w:cs="Arial"/>
                <w:sz w:val="20"/>
                <w:szCs w:val="20"/>
              </w:rPr>
              <w:t>UNCLOS Articles 5; 6-14; 17-26</w:t>
            </w:r>
          </w:p>
          <w:p w14:paraId="14C8C3B7" w14:textId="77777777" w:rsidR="008214BE" w:rsidRPr="004C2946" w:rsidRDefault="008214BE" w:rsidP="003F0CBD">
            <w:pPr>
              <w:rPr>
                <w:rFonts w:cs="Arial"/>
                <w:sz w:val="20"/>
                <w:szCs w:val="20"/>
              </w:rPr>
            </w:pPr>
            <w:r>
              <w:rPr>
                <w:rFonts w:cs="Arial"/>
                <w:sz w:val="20"/>
                <w:szCs w:val="20"/>
              </w:rPr>
              <w:t>UNCLOS Part III Art.43</w:t>
            </w:r>
          </w:p>
        </w:tc>
        <w:tc>
          <w:tcPr>
            <w:tcW w:w="684" w:type="dxa"/>
            <w:vMerge w:val="restart"/>
          </w:tcPr>
          <w:p w14:paraId="75090CAF" w14:textId="77777777" w:rsidR="008214BE" w:rsidRPr="004C2946" w:rsidRDefault="008214BE" w:rsidP="003F0CBD">
            <w:pPr>
              <w:jc w:val="center"/>
              <w:rPr>
                <w:rFonts w:cs="Arial"/>
                <w:sz w:val="20"/>
                <w:szCs w:val="20"/>
              </w:rPr>
            </w:pPr>
            <w:r>
              <w:rPr>
                <w:rFonts w:cs="Arial"/>
                <w:sz w:val="20"/>
                <w:szCs w:val="20"/>
              </w:rPr>
              <w:t>6</w:t>
            </w:r>
          </w:p>
        </w:tc>
      </w:tr>
      <w:tr w:rsidR="008214BE" w:rsidRPr="004C2946" w14:paraId="577364C5" w14:textId="77777777" w:rsidTr="003F0CBD">
        <w:trPr>
          <w:jc w:val="center"/>
        </w:trPr>
        <w:tc>
          <w:tcPr>
            <w:tcW w:w="495" w:type="dxa"/>
          </w:tcPr>
          <w:p w14:paraId="4DC04887" w14:textId="77777777" w:rsidR="008214BE" w:rsidRPr="004C2946" w:rsidRDefault="008214BE" w:rsidP="003F0CBD">
            <w:pPr>
              <w:jc w:val="both"/>
              <w:rPr>
                <w:rFonts w:cs="Arial"/>
                <w:sz w:val="20"/>
                <w:szCs w:val="20"/>
              </w:rPr>
            </w:pPr>
          </w:p>
        </w:tc>
        <w:tc>
          <w:tcPr>
            <w:tcW w:w="525" w:type="dxa"/>
          </w:tcPr>
          <w:p w14:paraId="64AB5143" w14:textId="77777777" w:rsidR="008214BE" w:rsidRPr="004C2946" w:rsidRDefault="008214BE" w:rsidP="003F0CBD">
            <w:pPr>
              <w:jc w:val="both"/>
              <w:rPr>
                <w:rFonts w:cs="Arial"/>
                <w:sz w:val="20"/>
                <w:szCs w:val="20"/>
              </w:rPr>
            </w:pPr>
          </w:p>
        </w:tc>
        <w:tc>
          <w:tcPr>
            <w:tcW w:w="717" w:type="dxa"/>
          </w:tcPr>
          <w:p w14:paraId="1B595899" w14:textId="77777777" w:rsidR="008214BE" w:rsidRPr="004C2946" w:rsidRDefault="008214BE" w:rsidP="003F0CBD">
            <w:pPr>
              <w:jc w:val="both"/>
              <w:rPr>
                <w:rFonts w:cs="Arial"/>
                <w:sz w:val="20"/>
                <w:szCs w:val="20"/>
              </w:rPr>
            </w:pPr>
            <w:r>
              <w:rPr>
                <w:rFonts w:cs="Arial"/>
                <w:sz w:val="20"/>
                <w:szCs w:val="20"/>
              </w:rPr>
              <w:t>1.3.2</w:t>
            </w:r>
          </w:p>
        </w:tc>
        <w:tc>
          <w:tcPr>
            <w:tcW w:w="6271" w:type="dxa"/>
          </w:tcPr>
          <w:p w14:paraId="4DA8B694" w14:textId="77777777" w:rsidR="008214BE" w:rsidRPr="004C2946" w:rsidRDefault="008214BE" w:rsidP="003F0CBD">
            <w:pPr>
              <w:jc w:val="right"/>
              <w:rPr>
                <w:rFonts w:cs="Arial"/>
                <w:sz w:val="20"/>
                <w:szCs w:val="20"/>
              </w:rPr>
            </w:pPr>
            <w:r>
              <w:rPr>
                <w:rFonts w:cs="Arial"/>
                <w:sz w:val="20"/>
                <w:szCs w:val="20"/>
              </w:rPr>
              <w:t>UNCLOS Articles pertaining to AtoN service provision</w:t>
            </w:r>
          </w:p>
        </w:tc>
        <w:tc>
          <w:tcPr>
            <w:tcW w:w="648" w:type="dxa"/>
          </w:tcPr>
          <w:p w14:paraId="5C71332A" w14:textId="77777777" w:rsidR="008214BE" w:rsidRPr="004C2946" w:rsidRDefault="008214BE" w:rsidP="003F0CBD">
            <w:pPr>
              <w:jc w:val="center"/>
              <w:rPr>
                <w:rFonts w:cs="Arial"/>
                <w:sz w:val="20"/>
                <w:szCs w:val="20"/>
              </w:rPr>
            </w:pPr>
            <w:r>
              <w:rPr>
                <w:rFonts w:cs="Arial"/>
                <w:sz w:val="20"/>
                <w:szCs w:val="20"/>
              </w:rPr>
              <w:t>4</w:t>
            </w:r>
          </w:p>
        </w:tc>
        <w:tc>
          <w:tcPr>
            <w:tcW w:w="1650" w:type="dxa"/>
            <w:vMerge/>
          </w:tcPr>
          <w:p w14:paraId="7DC4C592" w14:textId="77777777" w:rsidR="008214BE" w:rsidRPr="004C2946" w:rsidRDefault="008214BE" w:rsidP="003F0CBD">
            <w:pPr>
              <w:jc w:val="both"/>
              <w:rPr>
                <w:rFonts w:cs="Arial"/>
                <w:sz w:val="20"/>
                <w:szCs w:val="20"/>
              </w:rPr>
            </w:pPr>
          </w:p>
        </w:tc>
        <w:tc>
          <w:tcPr>
            <w:tcW w:w="3158" w:type="dxa"/>
            <w:vMerge/>
          </w:tcPr>
          <w:p w14:paraId="00DC60CA" w14:textId="77777777" w:rsidR="008214BE" w:rsidRPr="004C2946" w:rsidRDefault="008214BE" w:rsidP="003F0CBD">
            <w:pPr>
              <w:jc w:val="both"/>
              <w:rPr>
                <w:rFonts w:cs="Arial"/>
                <w:sz w:val="20"/>
                <w:szCs w:val="20"/>
              </w:rPr>
            </w:pPr>
          </w:p>
        </w:tc>
        <w:tc>
          <w:tcPr>
            <w:tcW w:w="684" w:type="dxa"/>
            <w:vMerge/>
          </w:tcPr>
          <w:p w14:paraId="2179C47B" w14:textId="77777777" w:rsidR="008214BE" w:rsidRPr="004C2946" w:rsidRDefault="008214BE" w:rsidP="003F0CBD">
            <w:pPr>
              <w:jc w:val="both"/>
              <w:rPr>
                <w:rFonts w:cs="Arial"/>
                <w:sz w:val="20"/>
                <w:szCs w:val="20"/>
              </w:rPr>
            </w:pPr>
          </w:p>
        </w:tc>
      </w:tr>
    </w:tbl>
    <w:p w14:paraId="00EDC6DA" w14:textId="77777777" w:rsidR="008214BE" w:rsidRPr="008214BE" w:rsidRDefault="008214BE" w:rsidP="008214BE">
      <w:pPr>
        <w:rPr>
          <w:lang w:eastAsia="en-GB"/>
        </w:rPr>
      </w:pPr>
    </w:p>
    <w:p w14:paraId="3CF25CEE" w14:textId="77777777" w:rsidR="00BA0FC4" w:rsidRDefault="00BA0FC4" w:rsidP="00BA0FC4">
      <w:pPr>
        <w:pStyle w:val="BodyText"/>
        <w:rPr>
          <w:lang w:eastAsia="de-DE"/>
        </w:rPr>
      </w:pPr>
    </w:p>
    <w:p w14:paraId="38E3F818" w14:textId="77777777" w:rsidR="008214BE" w:rsidRDefault="008214BE" w:rsidP="00BA0FC4">
      <w:pPr>
        <w:pStyle w:val="BodyText"/>
        <w:rPr>
          <w:lang w:eastAsia="de-DE"/>
        </w:rPr>
        <w:sectPr w:rsidR="008214BE" w:rsidSect="008214BE">
          <w:headerReference w:type="first" r:id="rId20"/>
          <w:footerReference w:type="first" r:id="rId21"/>
          <w:pgSz w:w="16838" w:h="11906" w:orient="landscape" w:code="9"/>
          <w:pgMar w:top="1418" w:right="1134" w:bottom="1134" w:left="1134" w:header="567" w:footer="567" w:gutter="0"/>
          <w:cols w:space="708"/>
          <w:titlePg/>
          <w:docGrid w:linePitch="360"/>
        </w:sectPr>
      </w:pPr>
    </w:p>
    <w:p w14:paraId="1CB189A9" w14:textId="77777777" w:rsidR="00BA0FC4" w:rsidRDefault="008214BE" w:rsidP="008214BE">
      <w:pPr>
        <w:pStyle w:val="Title"/>
        <w:rPr>
          <w:lang w:eastAsia="de-DE"/>
        </w:rPr>
      </w:pPr>
      <w:bookmarkStart w:id="104" w:name="_Toc306783972"/>
      <w:r>
        <w:lastRenderedPageBreak/>
        <w:t xml:space="preserve">MODULE 2 – </w:t>
      </w:r>
      <w:commentRangeStart w:id="105"/>
      <w:r w:rsidR="00657B12">
        <w:t xml:space="preserve">THE </w:t>
      </w:r>
      <w:r>
        <w:t xml:space="preserve">NAVIGATION </w:t>
      </w:r>
      <w:r w:rsidR="00193D5C">
        <w:t>ENVIRONMENT</w:t>
      </w:r>
      <w:bookmarkEnd w:id="104"/>
      <w:commentRangeEnd w:id="105"/>
      <w:r w:rsidR="00584CB8">
        <w:rPr>
          <w:rStyle w:val="CommentReference"/>
          <w:rFonts w:cs="Times New Roman"/>
          <w:b w:val="0"/>
          <w:bCs w:val="0"/>
          <w:kern w:val="0"/>
          <w:lang w:eastAsia="de-DE"/>
        </w:rPr>
        <w:commentReference w:id="105"/>
      </w:r>
    </w:p>
    <w:p w14:paraId="61FAE32C" w14:textId="77777777" w:rsidR="008214BE" w:rsidRDefault="008214BE" w:rsidP="00967601">
      <w:pPr>
        <w:pStyle w:val="AnnexHead1"/>
        <w:numPr>
          <w:ilvl w:val="0"/>
          <w:numId w:val="20"/>
        </w:numPr>
      </w:pPr>
      <w:r>
        <w:t>Introduction</w:t>
      </w:r>
    </w:p>
    <w:p w14:paraId="70E9F376" w14:textId="77777777" w:rsidR="008214BE" w:rsidRDefault="008214BE" w:rsidP="008214BE">
      <w:pPr>
        <w:pStyle w:val="BodyText"/>
        <w:rPr>
          <w:lang w:eastAsia="de-DE"/>
        </w:rPr>
      </w:pPr>
      <w:r>
        <w:rPr>
          <w:lang w:eastAsia="de-DE"/>
        </w:rPr>
        <w:t>Module 2 is designed to provide higher levels of competency in the understanding and application of the e-Navigation initiative including increasing demands of the accuracy of navigation and threats to that accuracy.</w:t>
      </w:r>
    </w:p>
    <w:p w14:paraId="5A2DE5F5" w14:textId="77777777" w:rsidR="008214BE" w:rsidRDefault="008214BE" w:rsidP="008214BE">
      <w:pPr>
        <w:pStyle w:val="BodyText"/>
        <w:rPr>
          <w:lang w:eastAsia="de-DE"/>
        </w:rPr>
      </w:pPr>
      <w:r>
        <w:rPr>
          <w:lang w:eastAsia="de-DE"/>
        </w:rPr>
        <w:t>Instructors for this module should hold a seagoing qualification recognised by the IMO and/or proven competency in e-Navigation development and the technical issues appertaining to it.</w:t>
      </w:r>
    </w:p>
    <w:p w14:paraId="2DDBDE04" w14:textId="77777777" w:rsidR="008214BE" w:rsidRDefault="008214BE" w:rsidP="00E2692A">
      <w:pPr>
        <w:pStyle w:val="AnnexHead1"/>
      </w:pPr>
      <w:r>
        <w:t>SUBJECT FRAMEWORK</w:t>
      </w:r>
    </w:p>
    <w:p w14:paraId="66E11C83" w14:textId="77777777" w:rsidR="008214BE" w:rsidRDefault="008214BE" w:rsidP="00E2692A">
      <w:pPr>
        <w:pStyle w:val="AnnexHead2"/>
        <w:rPr>
          <w:lang w:eastAsia="de-DE"/>
        </w:rPr>
      </w:pPr>
      <w:r>
        <w:rPr>
          <w:lang w:eastAsia="de-DE"/>
        </w:rPr>
        <w:t>Scope</w:t>
      </w:r>
    </w:p>
    <w:p w14:paraId="650FBE5B" w14:textId="77777777" w:rsidR="008214BE" w:rsidRDefault="008214BE" w:rsidP="008214BE">
      <w:pPr>
        <w:pStyle w:val="BodyText"/>
        <w:rPr>
          <w:lang w:eastAsia="de-DE"/>
        </w:rPr>
      </w:pPr>
      <w:r>
        <w:rPr>
          <w:lang w:eastAsia="de-DE"/>
        </w:rPr>
        <w:t>The syllabus for Module 2 requires participants to gain an appropriately advanced level of competence in the principles of accurate maritime navigation; the shore and ship based components of e-Navigation including Maritime Operational Services and the fundamental importance of uninterrupted positioning, navigation and timing (PNT) and technological factors that adversely affect</w:t>
      </w:r>
      <w:ins w:id="106" w:author="martinb" w:date="2011-10-19T10:31:00Z">
        <w:r w:rsidR="00C71E3D">
          <w:rPr>
            <w:lang w:eastAsia="de-DE"/>
          </w:rPr>
          <w:t>,</w:t>
        </w:r>
      </w:ins>
      <w:r>
        <w:rPr>
          <w:lang w:eastAsia="de-DE"/>
        </w:rPr>
        <w:t xml:space="preserve"> or can assist</w:t>
      </w:r>
      <w:ins w:id="107" w:author="martinb" w:date="2011-10-19T10:31:00Z">
        <w:r w:rsidR="00C71E3D">
          <w:rPr>
            <w:lang w:eastAsia="de-DE"/>
          </w:rPr>
          <w:t>,</w:t>
        </w:r>
      </w:ins>
      <w:r>
        <w:rPr>
          <w:lang w:eastAsia="de-DE"/>
        </w:rPr>
        <w:t xml:space="preserve"> PNT.</w:t>
      </w:r>
    </w:p>
    <w:p w14:paraId="28069110" w14:textId="77777777" w:rsidR="008214BE" w:rsidRDefault="008214BE" w:rsidP="00E2692A">
      <w:pPr>
        <w:pStyle w:val="AnnexHead2"/>
        <w:rPr>
          <w:lang w:eastAsia="de-DE"/>
        </w:rPr>
      </w:pPr>
      <w:r>
        <w:rPr>
          <w:lang w:eastAsia="de-DE"/>
        </w:rPr>
        <w:t>Aims</w:t>
      </w:r>
    </w:p>
    <w:p w14:paraId="1EF7CAC9" w14:textId="77777777" w:rsidR="008214BE" w:rsidRDefault="008214BE" w:rsidP="008214BE">
      <w:pPr>
        <w:pStyle w:val="BodyText"/>
        <w:rPr>
          <w:lang w:eastAsia="de-DE"/>
        </w:rPr>
      </w:pPr>
      <w:r>
        <w:rPr>
          <w:lang w:eastAsia="de-DE"/>
        </w:rPr>
        <w:t>On successful completion of Module 2, participants will demonstrate a detailed understanding of Navigation principles and components and factors affecting the enhancement of berth to berth navigation and related services for safety and security at sea and protection of the marine environment.</w:t>
      </w:r>
    </w:p>
    <w:p w14:paraId="232B4ECC" w14:textId="77777777" w:rsidR="008214BE" w:rsidRDefault="008214BE" w:rsidP="00BA0FC4">
      <w:pPr>
        <w:pStyle w:val="BodyText"/>
        <w:rPr>
          <w:lang w:eastAsia="de-DE"/>
        </w:rPr>
      </w:pPr>
    </w:p>
    <w:p w14:paraId="4F7AB06A" w14:textId="77777777" w:rsidR="00BA0FC4" w:rsidRDefault="00BA0FC4" w:rsidP="00BA0FC4">
      <w:pPr>
        <w:pStyle w:val="BodyText"/>
        <w:rPr>
          <w:lang w:eastAsia="de-DE"/>
        </w:rPr>
      </w:pPr>
    </w:p>
    <w:p w14:paraId="30CEB736" w14:textId="77777777" w:rsidR="008214BE" w:rsidRDefault="008214BE" w:rsidP="00BA0FC4">
      <w:pPr>
        <w:pStyle w:val="BodyText"/>
        <w:rPr>
          <w:lang w:eastAsia="de-DE"/>
        </w:rPr>
        <w:sectPr w:rsidR="008214BE" w:rsidSect="00A163D8">
          <w:headerReference w:type="first" r:id="rId22"/>
          <w:footerReference w:type="first" r:id="rId23"/>
          <w:pgSz w:w="11906" w:h="16838" w:code="9"/>
          <w:pgMar w:top="1134" w:right="1134" w:bottom="1134" w:left="1418" w:header="567" w:footer="567" w:gutter="0"/>
          <w:cols w:space="708"/>
          <w:titlePg/>
          <w:docGrid w:linePitch="360"/>
        </w:sectPr>
      </w:pPr>
    </w:p>
    <w:p w14:paraId="05577141" w14:textId="77777777" w:rsidR="008214BE" w:rsidRPr="008214BE" w:rsidRDefault="008214BE" w:rsidP="00E2692A">
      <w:pPr>
        <w:pStyle w:val="AnnexHead1"/>
      </w:pPr>
      <w:r w:rsidRPr="008214BE">
        <w:lastRenderedPageBreak/>
        <w:t xml:space="preserve">DETAILED TEACHING SYLLABUS FOR MODULE 2 – The NAVIGATION </w:t>
      </w:r>
      <w:r w:rsidR="00657B12">
        <w:t>ENVIRONMENT</w:t>
      </w:r>
    </w:p>
    <w:p w14:paraId="06A08DE7" w14:textId="77777777" w:rsidR="008214BE" w:rsidRPr="008214BE" w:rsidRDefault="008214BE" w:rsidP="008214BE">
      <w:pPr>
        <w:pStyle w:val="Table"/>
      </w:pPr>
      <w:bookmarkStart w:id="108" w:name="_Toc306783979"/>
      <w:r w:rsidRPr="008214BE">
        <w:t>Detailed Teaching Syllabus Module 2</w:t>
      </w:r>
      <w:bookmarkEnd w:id="108"/>
    </w:p>
    <w:tbl>
      <w:tblPr>
        <w:tblStyle w:val="TableGrid"/>
        <w:tblW w:w="0" w:type="auto"/>
        <w:jc w:val="center"/>
        <w:tblLook w:val="04A0" w:firstRow="1" w:lastRow="0" w:firstColumn="1" w:lastColumn="0" w:noHBand="0" w:noVBand="1"/>
      </w:tblPr>
      <w:tblGrid>
        <w:gridCol w:w="495"/>
        <w:gridCol w:w="606"/>
        <w:gridCol w:w="884"/>
        <w:gridCol w:w="5920"/>
        <w:gridCol w:w="567"/>
        <w:gridCol w:w="2126"/>
        <w:gridCol w:w="2979"/>
        <w:gridCol w:w="597"/>
      </w:tblGrid>
      <w:tr w:rsidR="003F0CBD" w14:paraId="3427D526" w14:textId="77777777" w:rsidTr="003F0CBD">
        <w:trPr>
          <w:cantSplit/>
          <w:trHeight w:val="1514"/>
          <w:jc w:val="center"/>
        </w:trPr>
        <w:tc>
          <w:tcPr>
            <w:tcW w:w="495" w:type="dxa"/>
            <w:textDirection w:val="btLr"/>
            <w:vAlign w:val="center"/>
          </w:tcPr>
          <w:p w14:paraId="58708EBD" w14:textId="77777777" w:rsidR="003F0CBD" w:rsidRDefault="003F0CBD" w:rsidP="003F0CBD">
            <w:pPr>
              <w:ind w:left="113" w:right="113"/>
              <w:jc w:val="center"/>
              <w:rPr>
                <w:rFonts w:cs="Arial"/>
                <w:b/>
                <w:sz w:val="20"/>
                <w:szCs w:val="20"/>
              </w:rPr>
            </w:pPr>
            <w:r>
              <w:rPr>
                <w:rFonts w:cs="Arial"/>
                <w:b/>
                <w:sz w:val="20"/>
                <w:szCs w:val="20"/>
              </w:rPr>
              <w:t>Module</w:t>
            </w:r>
          </w:p>
        </w:tc>
        <w:tc>
          <w:tcPr>
            <w:tcW w:w="606" w:type="dxa"/>
            <w:textDirection w:val="btLr"/>
            <w:vAlign w:val="center"/>
          </w:tcPr>
          <w:p w14:paraId="7120CEDC" w14:textId="77777777" w:rsidR="003F0CBD" w:rsidRDefault="003F0CBD" w:rsidP="003F0CBD">
            <w:pPr>
              <w:ind w:left="113" w:right="113"/>
              <w:jc w:val="center"/>
              <w:rPr>
                <w:rFonts w:cs="Arial"/>
                <w:b/>
                <w:sz w:val="20"/>
                <w:szCs w:val="20"/>
              </w:rPr>
            </w:pPr>
            <w:r>
              <w:rPr>
                <w:rFonts w:cs="Arial"/>
                <w:b/>
                <w:sz w:val="20"/>
                <w:szCs w:val="20"/>
              </w:rPr>
              <w:t>Element</w:t>
            </w:r>
          </w:p>
        </w:tc>
        <w:tc>
          <w:tcPr>
            <w:tcW w:w="884" w:type="dxa"/>
            <w:textDirection w:val="btLr"/>
            <w:vAlign w:val="center"/>
          </w:tcPr>
          <w:p w14:paraId="12ACC4D6" w14:textId="77777777" w:rsidR="003F0CBD" w:rsidRDefault="003F0CBD" w:rsidP="003F0CBD">
            <w:pPr>
              <w:ind w:left="113" w:right="113"/>
              <w:jc w:val="center"/>
              <w:rPr>
                <w:rFonts w:cs="Arial"/>
                <w:b/>
                <w:sz w:val="20"/>
                <w:szCs w:val="20"/>
              </w:rPr>
            </w:pPr>
            <w:r>
              <w:rPr>
                <w:rFonts w:cs="Arial"/>
                <w:b/>
                <w:sz w:val="20"/>
                <w:szCs w:val="20"/>
              </w:rPr>
              <w:t>Sub-element</w:t>
            </w:r>
          </w:p>
        </w:tc>
        <w:tc>
          <w:tcPr>
            <w:tcW w:w="5920" w:type="dxa"/>
            <w:vAlign w:val="center"/>
          </w:tcPr>
          <w:p w14:paraId="09080369" w14:textId="77777777" w:rsidR="003F0CBD" w:rsidRDefault="003F0CBD" w:rsidP="003F0CBD">
            <w:pPr>
              <w:jc w:val="center"/>
              <w:rPr>
                <w:rFonts w:cs="Arial"/>
                <w:b/>
                <w:sz w:val="20"/>
                <w:szCs w:val="20"/>
              </w:rPr>
            </w:pPr>
            <w:r>
              <w:rPr>
                <w:rFonts w:cs="Arial"/>
                <w:b/>
                <w:sz w:val="20"/>
                <w:szCs w:val="20"/>
              </w:rPr>
              <w:t>Subject</w:t>
            </w:r>
          </w:p>
        </w:tc>
        <w:tc>
          <w:tcPr>
            <w:tcW w:w="567" w:type="dxa"/>
            <w:textDirection w:val="btLr"/>
            <w:vAlign w:val="center"/>
          </w:tcPr>
          <w:p w14:paraId="1377996E" w14:textId="77777777" w:rsidR="003F0CBD" w:rsidRDefault="003F0CBD" w:rsidP="003F0CBD">
            <w:pPr>
              <w:ind w:left="113" w:right="113"/>
              <w:jc w:val="center"/>
              <w:rPr>
                <w:rFonts w:cs="Arial"/>
                <w:b/>
                <w:sz w:val="20"/>
                <w:szCs w:val="20"/>
              </w:rPr>
            </w:pPr>
            <w:r>
              <w:rPr>
                <w:rFonts w:cs="Arial"/>
                <w:b/>
                <w:sz w:val="20"/>
                <w:szCs w:val="20"/>
              </w:rPr>
              <w:t>Level of Competence</w:t>
            </w:r>
          </w:p>
        </w:tc>
        <w:tc>
          <w:tcPr>
            <w:tcW w:w="2126" w:type="dxa"/>
            <w:vAlign w:val="center"/>
          </w:tcPr>
          <w:p w14:paraId="6E45D2F8" w14:textId="77777777" w:rsidR="003F0CBD" w:rsidRDefault="003F0CBD" w:rsidP="003F0CBD">
            <w:pPr>
              <w:jc w:val="center"/>
              <w:rPr>
                <w:rFonts w:cs="Arial"/>
                <w:b/>
                <w:sz w:val="20"/>
                <w:szCs w:val="20"/>
              </w:rPr>
            </w:pPr>
            <w:r>
              <w:rPr>
                <w:rFonts w:cs="Arial"/>
                <w:b/>
                <w:sz w:val="20"/>
                <w:szCs w:val="20"/>
              </w:rPr>
              <w:t>Recommended training aids and exercises</w:t>
            </w:r>
          </w:p>
        </w:tc>
        <w:tc>
          <w:tcPr>
            <w:tcW w:w="2979" w:type="dxa"/>
            <w:vAlign w:val="center"/>
          </w:tcPr>
          <w:p w14:paraId="07BB7546" w14:textId="77777777" w:rsidR="003F0CBD" w:rsidRDefault="003F0CBD" w:rsidP="003F0CBD">
            <w:pPr>
              <w:jc w:val="center"/>
              <w:rPr>
                <w:rFonts w:cs="Arial"/>
                <w:b/>
                <w:sz w:val="20"/>
                <w:szCs w:val="20"/>
              </w:rPr>
            </w:pPr>
            <w:r>
              <w:rPr>
                <w:rFonts w:cs="Arial"/>
                <w:b/>
                <w:sz w:val="20"/>
                <w:szCs w:val="20"/>
              </w:rPr>
              <w:t>References</w:t>
            </w:r>
          </w:p>
          <w:p w14:paraId="3D8EB79A" w14:textId="77777777" w:rsidR="003F0CBD" w:rsidRDefault="003F0CBD" w:rsidP="003F0CBD">
            <w:pPr>
              <w:jc w:val="center"/>
              <w:rPr>
                <w:rFonts w:cs="Arial"/>
                <w:sz w:val="20"/>
                <w:szCs w:val="20"/>
              </w:rPr>
            </w:pPr>
          </w:p>
          <w:p w14:paraId="27265920" w14:textId="77777777" w:rsidR="003F0CBD" w:rsidRDefault="003F0CBD" w:rsidP="003F0CBD">
            <w:pPr>
              <w:jc w:val="center"/>
              <w:rPr>
                <w:rFonts w:cs="Arial"/>
                <w:sz w:val="20"/>
                <w:szCs w:val="20"/>
              </w:rPr>
            </w:pPr>
            <w:r>
              <w:rPr>
                <w:rFonts w:cs="Arial"/>
                <w:sz w:val="20"/>
                <w:szCs w:val="20"/>
              </w:rPr>
              <w:t>Rec = Recommendation</w:t>
            </w:r>
          </w:p>
          <w:p w14:paraId="0535F3B9" w14:textId="77777777" w:rsidR="003F0CBD" w:rsidRPr="00640055" w:rsidRDefault="003F0CBD" w:rsidP="003F0CBD">
            <w:pPr>
              <w:jc w:val="center"/>
              <w:rPr>
                <w:rFonts w:cs="Arial"/>
                <w:sz w:val="20"/>
                <w:szCs w:val="20"/>
              </w:rPr>
            </w:pPr>
            <w:r>
              <w:rPr>
                <w:rFonts w:cs="Arial"/>
                <w:sz w:val="20"/>
                <w:szCs w:val="20"/>
              </w:rPr>
              <w:t>GL   = Guideline</w:t>
            </w:r>
          </w:p>
        </w:tc>
        <w:tc>
          <w:tcPr>
            <w:tcW w:w="597" w:type="dxa"/>
            <w:textDirection w:val="btLr"/>
            <w:vAlign w:val="center"/>
          </w:tcPr>
          <w:p w14:paraId="01D3C48C" w14:textId="77777777" w:rsidR="003F0CBD" w:rsidRDefault="003F0CBD" w:rsidP="003F0CBD">
            <w:pPr>
              <w:ind w:left="113" w:right="113"/>
              <w:jc w:val="center"/>
              <w:rPr>
                <w:rFonts w:cs="Arial"/>
                <w:b/>
                <w:sz w:val="20"/>
                <w:szCs w:val="20"/>
              </w:rPr>
            </w:pPr>
            <w:r>
              <w:rPr>
                <w:rFonts w:cs="Arial"/>
                <w:b/>
                <w:sz w:val="20"/>
                <w:szCs w:val="20"/>
              </w:rPr>
              <w:t>Lecture No.</w:t>
            </w:r>
          </w:p>
        </w:tc>
      </w:tr>
      <w:tr w:rsidR="003F0CBD" w14:paraId="1FDB97B4" w14:textId="77777777" w:rsidTr="003F0CBD">
        <w:trPr>
          <w:jc w:val="center"/>
        </w:trPr>
        <w:tc>
          <w:tcPr>
            <w:tcW w:w="495" w:type="dxa"/>
          </w:tcPr>
          <w:p w14:paraId="7728E5AD" w14:textId="77777777" w:rsidR="003F0CBD" w:rsidRDefault="003F0CBD" w:rsidP="003F0CBD">
            <w:pPr>
              <w:jc w:val="center"/>
              <w:rPr>
                <w:rFonts w:cs="Arial"/>
                <w:b/>
                <w:sz w:val="20"/>
                <w:szCs w:val="20"/>
              </w:rPr>
            </w:pPr>
            <w:r>
              <w:rPr>
                <w:rFonts w:cs="Arial"/>
                <w:b/>
                <w:sz w:val="20"/>
                <w:szCs w:val="20"/>
              </w:rPr>
              <w:t>2</w:t>
            </w:r>
          </w:p>
        </w:tc>
        <w:tc>
          <w:tcPr>
            <w:tcW w:w="606" w:type="dxa"/>
            <w:shd w:val="clear" w:color="auto" w:fill="D9D9D9" w:themeFill="background1" w:themeFillShade="D9"/>
          </w:tcPr>
          <w:p w14:paraId="77000AA4" w14:textId="77777777" w:rsidR="003F0CBD" w:rsidRDefault="003F0CBD" w:rsidP="003F0CBD">
            <w:pPr>
              <w:jc w:val="both"/>
              <w:rPr>
                <w:rFonts w:cs="Arial"/>
                <w:b/>
                <w:sz w:val="20"/>
                <w:szCs w:val="20"/>
              </w:rPr>
            </w:pPr>
          </w:p>
        </w:tc>
        <w:tc>
          <w:tcPr>
            <w:tcW w:w="884" w:type="dxa"/>
            <w:vMerge w:val="restart"/>
            <w:shd w:val="clear" w:color="auto" w:fill="D9D9D9" w:themeFill="background1" w:themeFillShade="D9"/>
          </w:tcPr>
          <w:p w14:paraId="57A52BE4" w14:textId="77777777" w:rsidR="003F0CBD" w:rsidRDefault="003F0CBD" w:rsidP="003F0CBD">
            <w:pPr>
              <w:jc w:val="both"/>
              <w:rPr>
                <w:rFonts w:cs="Arial"/>
                <w:b/>
                <w:sz w:val="20"/>
                <w:szCs w:val="20"/>
              </w:rPr>
            </w:pPr>
          </w:p>
        </w:tc>
        <w:tc>
          <w:tcPr>
            <w:tcW w:w="5920" w:type="dxa"/>
          </w:tcPr>
          <w:p w14:paraId="76919C79" w14:textId="77777777" w:rsidR="003F0CBD" w:rsidRDefault="003F0CBD" w:rsidP="003F0CBD">
            <w:pPr>
              <w:jc w:val="center"/>
              <w:rPr>
                <w:rFonts w:cs="Arial"/>
                <w:b/>
                <w:sz w:val="20"/>
                <w:szCs w:val="20"/>
              </w:rPr>
            </w:pPr>
            <w:r>
              <w:rPr>
                <w:rFonts w:cs="Arial"/>
                <w:b/>
                <w:sz w:val="20"/>
                <w:szCs w:val="20"/>
              </w:rPr>
              <w:t>e-NAVIGATION</w:t>
            </w:r>
          </w:p>
        </w:tc>
        <w:tc>
          <w:tcPr>
            <w:tcW w:w="567" w:type="dxa"/>
            <w:vMerge w:val="restart"/>
            <w:shd w:val="clear" w:color="auto" w:fill="D9D9D9" w:themeFill="background1" w:themeFillShade="D9"/>
          </w:tcPr>
          <w:p w14:paraId="4B2CB535" w14:textId="77777777" w:rsidR="003F0CBD" w:rsidRDefault="003F0CBD" w:rsidP="003F0CBD">
            <w:pPr>
              <w:jc w:val="both"/>
              <w:rPr>
                <w:rFonts w:cs="Arial"/>
                <w:b/>
                <w:sz w:val="20"/>
                <w:szCs w:val="20"/>
              </w:rPr>
            </w:pPr>
          </w:p>
        </w:tc>
        <w:tc>
          <w:tcPr>
            <w:tcW w:w="2126" w:type="dxa"/>
            <w:vMerge w:val="restart"/>
            <w:shd w:val="clear" w:color="auto" w:fill="D9D9D9" w:themeFill="background1" w:themeFillShade="D9"/>
          </w:tcPr>
          <w:p w14:paraId="0D3097C9" w14:textId="77777777" w:rsidR="003F0CBD" w:rsidRDefault="003F0CBD" w:rsidP="003F0CBD">
            <w:pPr>
              <w:jc w:val="both"/>
              <w:rPr>
                <w:rFonts w:cs="Arial"/>
                <w:b/>
                <w:sz w:val="20"/>
                <w:szCs w:val="20"/>
              </w:rPr>
            </w:pPr>
          </w:p>
        </w:tc>
        <w:tc>
          <w:tcPr>
            <w:tcW w:w="2979" w:type="dxa"/>
            <w:vMerge w:val="restart"/>
            <w:shd w:val="clear" w:color="auto" w:fill="D9D9D9" w:themeFill="background1" w:themeFillShade="D9"/>
          </w:tcPr>
          <w:p w14:paraId="1C3BB238" w14:textId="77777777" w:rsidR="003F0CBD" w:rsidRDefault="003F0CBD" w:rsidP="003F0CBD">
            <w:pPr>
              <w:jc w:val="both"/>
              <w:rPr>
                <w:rFonts w:cs="Arial"/>
                <w:b/>
                <w:sz w:val="20"/>
                <w:szCs w:val="20"/>
              </w:rPr>
            </w:pPr>
          </w:p>
        </w:tc>
        <w:tc>
          <w:tcPr>
            <w:tcW w:w="597" w:type="dxa"/>
            <w:vMerge w:val="restart"/>
            <w:shd w:val="clear" w:color="auto" w:fill="D9D9D9" w:themeFill="background1" w:themeFillShade="D9"/>
          </w:tcPr>
          <w:p w14:paraId="3930CAA9" w14:textId="77777777" w:rsidR="003F0CBD" w:rsidRDefault="003F0CBD" w:rsidP="003F0CBD">
            <w:pPr>
              <w:jc w:val="both"/>
              <w:rPr>
                <w:rFonts w:cs="Arial"/>
                <w:b/>
                <w:sz w:val="20"/>
                <w:szCs w:val="20"/>
              </w:rPr>
            </w:pPr>
          </w:p>
        </w:tc>
      </w:tr>
      <w:tr w:rsidR="003F0CBD" w:rsidRPr="004C2946" w14:paraId="5DF826B1" w14:textId="77777777" w:rsidTr="003F0CBD">
        <w:trPr>
          <w:jc w:val="center"/>
        </w:trPr>
        <w:tc>
          <w:tcPr>
            <w:tcW w:w="495" w:type="dxa"/>
          </w:tcPr>
          <w:p w14:paraId="465793DB" w14:textId="77777777" w:rsidR="003F0CBD" w:rsidRPr="004C2946" w:rsidRDefault="003F0CBD" w:rsidP="003F0CBD">
            <w:pPr>
              <w:jc w:val="both"/>
              <w:rPr>
                <w:rFonts w:cs="Arial"/>
                <w:sz w:val="20"/>
                <w:szCs w:val="20"/>
              </w:rPr>
            </w:pPr>
          </w:p>
        </w:tc>
        <w:tc>
          <w:tcPr>
            <w:tcW w:w="606" w:type="dxa"/>
          </w:tcPr>
          <w:p w14:paraId="28D00CA1" w14:textId="77777777" w:rsidR="003F0CBD" w:rsidRPr="00CC2943" w:rsidRDefault="003F0CBD" w:rsidP="003F0CBD">
            <w:pPr>
              <w:jc w:val="both"/>
              <w:rPr>
                <w:rFonts w:cs="Arial"/>
                <w:b/>
                <w:sz w:val="20"/>
                <w:szCs w:val="20"/>
              </w:rPr>
            </w:pPr>
            <w:r>
              <w:rPr>
                <w:rFonts w:cs="Arial"/>
                <w:b/>
                <w:sz w:val="20"/>
                <w:szCs w:val="20"/>
              </w:rPr>
              <w:t>2.1</w:t>
            </w:r>
          </w:p>
        </w:tc>
        <w:tc>
          <w:tcPr>
            <w:tcW w:w="884" w:type="dxa"/>
            <w:vMerge/>
            <w:shd w:val="clear" w:color="auto" w:fill="D9D9D9" w:themeFill="background1" w:themeFillShade="D9"/>
          </w:tcPr>
          <w:p w14:paraId="50814EAF" w14:textId="77777777" w:rsidR="003F0CBD" w:rsidRPr="004C2946" w:rsidRDefault="003F0CBD" w:rsidP="003F0CBD">
            <w:pPr>
              <w:jc w:val="both"/>
              <w:rPr>
                <w:rFonts w:cs="Arial"/>
                <w:sz w:val="20"/>
                <w:szCs w:val="20"/>
              </w:rPr>
            </w:pPr>
          </w:p>
        </w:tc>
        <w:tc>
          <w:tcPr>
            <w:tcW w:w="5920" w:type="dxa"/>
          </w:tcPr>
          <w:p w14:paraId="0BB47362" w14:textId="77777777" w:rsidR="003F0CBD" w:rsidRPr="004C2946" w:rsidRDefault="003F0CBD" w:rsidP="003F0CBD">
            <w:pPr>
              <w:rPr>
                <w:rFonts w:cs="Arial"/>
                <w:b/>
                <w:sz w:val="20"/>
                <w:szCs w:val="20"/>
              </w:rPr>
            </w:pPr>
            <w:r>
              <w:rPr>
                <w:rFonts w:cs="Arial"/>
                <w:b/>
                <w:sz w:val="20"/>
                <w:szCs w:val="20"/>
              </w:rPr>
              <w:t>Positional Accuracy and Standards</w:t>
            </w:r>
          </w:p>
        </w:tc>
        <w:tc>
          <w:tcPr>
            <w:tcW w:w="567" w:type="dxa"/>
            <w:vMerge/>
            <w:shd w:val="clear" w:color="auto" w:fill="D9D9D9" w:themeFill="background1" w:themeFillShade="D9"/>
          </w:tcPr>
          <w:p w14:paraId="24BB27FB" w14:textId="77777777" w:rsidR="003F0CBD" w:rsidRPr="004C2946" w:rsidRDefault="003F0CBD" w:rsidP="003F0CBD">
            <w:pPr>
              <w:jc w:val="center"/>
              <w:rPr>
                <w:rFonts w:cs="Arial"/>
                <w:sz w:val="20"/>
                <w:szCs w:val="20"/>
              </w:rPr>
            </w:pPr>
          </w:p>
        </w:tc>
        <w:tc>
          <w:tcPr>
            <w:tcW w:w="2126" w:type="dxa"/>
            <w:vMerge/>
            <w:shd w:val="clear" w:color="auto" w:fill="D9D9D9" w:themeFill="background1" w:themeFillShade="D9"/>
          </w:tcPr>
          <w:p w14:paraId="3AF9968F" w14:textId="77777777" w:rsidR="003F0CBD" w:rsidRDefault="003F0CBD" w:rsidP="003F0CBD">
            <w:pPr>
              <w:jc w:val="both"/>
              <w:rPr>
                <w:rFonts w:cs="Arial"/>
                <w:sz w:val="20"/>
                <w:szCs w:val="20"/>
              </w:rPr>
            </w:pPr>
          </w:p>
        </w:tc>
        <w:tc>
          <w:tcPr>
            <w:tcW w:w="2979" w:type="dxa"/>
            <w:vMerge/>
            <w:shd w:val="clear" w:color="auto" w:fill="D9D9D9" w:themeFill="background1" w:themeFillShade="D9"/>
          </w:tcPr>
          <w:p w14:paraId="1411C5A4" w14:textId="77777777" w:rsidR="003F0CBD" w:rsidRPr="004C2946" w:rsidRDefault="003F0CBD" w:rsidP="003F0CBD">
            <w:pPr>
              <w:jc w:val="both"/>
              <w:rPr>
                <w:rFonts w:cs="Arial"/>
                <w:sz w:val="20"/>
                <w:szCs w:val="20"/>
              </w:rPr>
            </w:pPr>
          </w:p>
        </w:tc>
        <w:tc>
          <w:tcPr>
            <w:tcW w:w="597" w:type="dxa"/>
            <w:vMerge/>
            <w:shd w:val="clear" w:color="auto" w:fill="D9D9D9" w:themeFill="background1" w:themeFillShade="D9"/>
          </w:tcPr>
          <w:p w14:paraId="08D7E851" w14:textId="77777777" w:rsidR="003F0CBD" w:rsidRPr="004C2946" w:rsidRDefault="003F0CBD" w:rsidP="003F0CBD">
            <w:pPr>
              <w:jc w:val="both"/>
              <w:rPr>
                <w:rFonts w:cs="Arial"/>
                <w:sz w:val="20"/>
                <w:szCs w:val="20"/>
              </w:rPr>
            </w:pPr>
          </w:p>
        </w:tc>
      </w:tr>
      <w:tr w:rsidR="003F0CBD" w:rsidRPr="004C2946" w14:paraId="2D582367" w14:textId="77777777" w:rsidTr="003F0CBD">
        <w:trPr>
          <w:jc w:val="center"/>
        </w:trPr>
        <w:tc>
          <w:tcPr>
            <w:tcW w:w="495" w:type="dxa"/>
          </w:tcPr>
          <w:p w14:paraId="13F14825" w14:textId="77777777" w:rsidR="003F0CBD" w:rsidRPr="004C2946" w:rsidRDefault="003F0CBD" w:rsidP="003F0CBD">
            <w:pPr>
              <w:jc w:val="both"/>
              <w:rPr>
                <w:rFonts w:cs="Arial"/>
                <w:sz w:val="20"/>
                <w:szCs w:val="20"/>
              </w:rPr>
            </w:pPr>
          </w:p>
        </w:tc>
        <w:tc>
          <w:tcPr>
            <w:tcW w:w="606" w:type="dxa"/>
          </w:tcPr>
          <w:p w14:paraId="2A695FE0" w14:textId="77777777" w:rsidR="003F0CBD" w:rsidRDefault="003F0CBD" w:rsidP="003F0CBD">
            <w:pPr>
              <w:jc w:val="both"/>
              <w:rPr>
                <w:rFonts w:cs="Arial"/>
                <w:b/>
                <w:sz w:val="20"/>
                <w:szCs w:val="20"/>
              </w:rPr>
            </w:pPr>
          </w:p>
        </w:tc>
        <w:tc>
          <w:tcPr>
            <w:tcW w:w="884" w:type="dxa"/>
            <w:shd w:val="clear" w:color="auto" w:fill="auto"/>
          </w:tcPr>
          <w:p w14:paraId="278FE334" w14:textId="77777777" w:rsidR="003F0CBD" w:rsidRPr="004C2946" w:rsidRDefault="003F0CBD" w:rsidP="003F0CBD">
            <w:pPr>
              <w:jc w:val="both"/>
              <w:rPr>
                <w:rFonts w:cs="Arial"/>
                <w:sz w:val="20"/>
                <w:szCs w:val="20"/>
              </w:rPr>
            </w:pPr>
            <w:r>
              <w:rPr>
                <w:rFonts w:cs="Arial"/>
                <w:sz w:val="20"/>
                <w:szCs w:val="20"/>
              </w:rPr>
              <w:t>2.1.1</w:t>
            </w:r>
          </w:p>
        </w:tc>
        <w:tc>
          <w:tcPr>
            <w:tcW w:w="5920" w:type="dxa"/>
          </w:tcPr>
          <w:p w14:paraId="560BF8AA" w14:textId="77777777" w:rsidR="003F0CBD" w:rsidRPr="00357C32" w:rsidRDefault="003F0CBD" w:rsidP="003F0CBD">
            <w:pPr>
              <w:jc w:val="right"/>
              <w:rPr>
                <w:rFonts w:cs="Arial"/>
                <w:sz w:val="20"/>
                <w:szCs w:val="20"/>
              </w:rPr>
            </w:pPr>
            <w:r>
              <w:rPr>
                <w:rFonts w:cs="Arial"/>
                <w:sz w:val="20"/>
                <w:szCs w:val="20"/>
              </w:rPr>
              <w:t>IMO policy on accuracy and standards</w:t>
            </w:r>
          </w:p>
        </w:tc>
        <w:tc>
          <w:tcPr>
            <w:tcW w:w="567" w:type="dxa"/>
            <w:shd w:val="clear" w:color="auto" w:fill="auto"/>
          </w:tcPr>
          <w:p w14:paraId="244F6322" w14:textId="77777777" w:rsidR="003F0CBD" w:rsidRPr="004C2946" w:rsidRDefault="003F0CBD" w:rsidP="003F0CBD">
            <w:pPr>
              <w:jc w:val="center"/>
              <w:rPr>
                <w:rFonts w:cs="Arial"/>
                <w:sz w:val="20"/>
                <w:szCs w:val="20"/>
              </w:rPr>
            </w:pPr>
            <w:r>
              <w:rPr>
                <w:rFonts w:cs="Arial"/>
                <w:sz w:val="20"/>
                <w:szCs w:val="20"/>
              </w:rPr>
              <w:t>4</w:t>
            </w:r>
          </w:p>
        </w:tc>
        <w:tc>
          <w:tcPr>
            <w:tcW w:w="2126" w:type="dxa"/>
            <w:vMerge w:val="restart"/>
            <w:shd w:val="clear" w:color="auto" w:fill="auto"/>
          </w:tcPr>
          <w:p w14:paraId="149ACCDF" w14:textId="77777777" w:rsidR="003F0CBD" w:rsidRDefault="003F0CBD" w:rsidP="003F0CBD">
            <w:pPr>
              <w:jc w:val="both"/>
              <w:rPr>
                <w:rFonts w:cs="Arial"/>
                <w:sz w:val="20"/>
                <w:szCs w:val="20"/>
              </w:rPr>
            </w:pPr>
          </w:p>
          <w:p w14:paraId="11B23F5C" w14:textId="77777777" w:rsidR="003F0CBD" w:rsidRDefault="003F0CBD" w:rsidP="003F0CBD">
            <w:pPr>
              <w:jc w:val="both"/>
              <w:rPr>
                <w:rFonts w:cs="Arial"/>
                <w:sz w:val="20"/>
                <w:szCs w:val="20"/>
              </w:rPr>
            </w:pPr>
            <w:r>
              <w:rPr>
                <w:rFonts w:cs="Arial"/>
                <w:sz w:val="20"/>
                <w:szCs w:val="20"/>
              </w:rPr>
              <w:t>ECDIS display</w:t>
            </w:r>
          </w:p>
        </w:tc>
        <w:tc>
          <w:tcPr>
            <w:tcW w:w="2979" w:type="dxa"/>
            <w:vMerge w:val="restart"/>
          </w:tcPr>
          <w:p w14:paraId="7E3576AC" w14:textId="77777777" w:rsidR="003F0CBD" w:rsidRDefault="003F0CBD" w:rsidP="003F0CBD">
            <w:pPr>
              <w:jc w:val="both"/>
              <w:rPr>
                <w:rFonts w:cs="Arial"/>
                <w:sz w:val="20"/>
                <w:szCs w:val="20"/>
              </w:rPr>
            </w:pPr>
            <w:r>
              <w:rPr>
                <w:rFonts w:cs="Arial"/>
                <w:sz w:val="20"/>
                <w:szCs w:val="20"/>
              </w:rPr>
              <w:t>IMO Resolution A.923(23)</w:t>
            </w:r>
          </w:p>
          <w:p w14:paraId="6416A4E9" w14:textId="77777777" w:rsidR="003F0CBD" w:rsidRDefault="003F0CBD" w:rsidP="003F0CBD">
            <w:pPr>
              <w:jc w:val="both"/>
              <w:rPr>
                <w:rFonts w:cs="Arial"/>
                <w:sz w:val="20"/>
                <w:szCs w:val="20"/>
              </w:rPr>
            </w:pPr>
            <w:r>
              <w:rPr>
                <w:rFonts w:cs="Arial"/>
                <w:sz w:val="20"/>
                <w:szCs w:val="20"/>
              </w:rPr>
              <w:t>Rec O-118</w:t>
            </w:r>
          </w:p>
          <w:p w14:paraId="53C1655F" w14:textId="77777777" w:rsidR="003F0CBD" w:rsidRPr="004C2946" w:rsidRDefault="003F0CBD" w:rsidP="003F0CBD">
            <w:pPr>
              <w:jc w:val="both"/>
              <w:rPr>
                <w:rFonts w:cs="Arial"/>
                <w:sz w:val="20"/>
                <w:szCs w:val="20"/>
              </w:rPr>
            </w:pPr>
            <w:r>
              <w:rPr>
                <w:rFonts w:cs="Arial"/>
                <w:sz w:val="20"/>
                <w:szCs w:val="20"/>
              </w:rPr>
              <w:t>GL 1072; 1057</w:t>
            </w:r>
          </w:p>
        </w:tc>
        <w:tc>
          <w:tcPr>
            <w:tcW w:w="597" w:type="dxa"/>
            <w:vMerge w:val="restart"/>
          </w:tcPr>
          <w:p w14:paraId="3D5AC87A" w14:textId="77777777" w:rsidR="003F0CBD" w:rsidRDefault="003F0CBD" w:rsidP="003F0CBD">
            <w:pPr>
              <w:jc w:val="center"/>
              <w:rPr>
                <w:rFonts w:cs="Arial"/>
                <w:sz w:val="20"/>
                <w:szCs w:val="20"/>
              </w:rPr>
            </w:pPr>
          </w:p>
          <w:p w14:paraId="5EC9B76D" w14:textId="77777777" w:rsidR="003F0CBD" w:rsidRDefault="003F0CBD" w:rsidP="003F0CBD">
            <w:pPr>
              <w:jc w:val="center"/>
              <w:rPr>
                <w:rFonts w:cs="Arial"/>
                <w:sz w:val="20"/>
                <w:szCs w:val="20"/>
              </w:rPr>
            </w:pPr>
            <w:r>
              <w:rPr>
                <w:rFonts w:cs="Arial"/>
                <w:sz w:val="20"/>
                <w:szCs w:val="20"/>
              </w:rPr>
              <w:t>7</w:t>
            </w:r>
          </w:p>
          <w:p w14:paraId="7B8EB8E5" w14:textId="77777777" w:rsidR="003F0CBD" w:rsidRPr="004C2946" w:rsidRDefault="003F0CBD" w:rsidP="003F0CBD">
            <w:pPr>
              <w:jc w:val="center"/>
              <w:rPr>
                <w:rFonts w:cs="Arial"/>
                <w:sz w:val="20"/>
                <w:szCs w:val="20"/>
              </w:rPr>
            </w:pPr>
          </w:p>
        </w:tc>
      </w:tr>
      <w:tr w:rsidR="003F0CBD" w:rsidRPr="004C2946" w14:paraId="26EE8568" w14:textId="77777777" w:rsidTr="003F0CBD">
        <w:trPr>
          <w:jc w:val="center"/>
        </w:trPr>
        <w:tc>
          <w:tcPr>
            <w:tcW w:w="495" w:type="dxa"/>
          </w:tcPr>
          <w:p w14:paraId="2952E3C9" w14:textId="77777777" w:rsidR="003F0CBD" w:rsidRPr="004C2946" w:rsidRDefault="003F0CBD" w:rsidP="003F0CBD">
            <w:pPr>
              <w:jc w:val="both"/>
              <w:rPr>
                <w:rFonts w:cs="Arial"/>
                <w:sz w:val="20"/>
                <w:szCs w:val="20"/>
              </w:rPr>
            </w:pPr>
          </w:p>
        </w:tc>
        <w:tc>
          <w:tcPr>
            <w:tcW w:w="606" w:type="dxa"/>
          </w:tcPr>
          <w:p w14:paraId="6BF966CA" w14:textId="77777777" w:rsidR="003F0CBD" w:rsidRDefault="003F0CBD" w:rsidP="003F0CBD">
            <w:pPr>
              <w:jc w:val="both"/>
              <w:rPr>
                <w:rFonts w:cs="Arial"/>
                <w:b/>
                <w:sz w:val="20"/>
                <w:szCs w:val="20"/>
              </w:rPr>
            </w:pPr>
          </w:p>
        </w:tc>
        <w:tc>
          <w:tcPr>
            <w:tcW w:w="884" w:type="dxa"/>
            <w:shd w:val="clear" w:color="auto" w:fill="auto"/>
          </w:tcPr>
          <w:p w14:paraId="59E94C3E" w14:textId="77777777" w:rsidR="003F0CBD" w:rsidRPr="004C2946" w:rsidRDefault="003F0CBD" w:rsidP="003F0CBD">
            <w:pPr>
              <w:jc w:val="both"/>
              <w:rPr>
                <w:rFonts w:cs="Arial"/>
                <w:sz w:val="20"/>
                <w:szCs w:val="20"/>
              </w:rPr>
            </w:pPr>
            <w:r>
              <w:rPr>
                <w:rFonts w:cs="Arial"/>
                <w:sz w:val="20"/>
                <w:szCs w:val="20"/>
              </w:rPr>
              <w:t>2.1.2</w:t>
            </w:r>
          </w:p>
        </w:tc>
        <w:tc>
          <w:tcPr>
            <w:tcW w:w="5920" w:type="dxa"/>
          </w:tcPr>
          <w:p w14:paraId="661EBFE9" w14:textId="77777777" w:rsidR="003F0CBD" w:rsidRPr="00357C32" w:rsidRDefault="003F0CBD" w:rsidP="003F0CBD">
            <w:pPr>
              <w:jc w:val="right"/>
              <w:rPr>
                <w:rFonts w:cs="Arial"/>
                <w:sz w:val="20"/>
                <w:szCs w:val="20"/>
              </w:rPr>
            </w:pPr>
            <w:r>
              <w:rPr>
                <w:rFonts w:cs="Arial"/>
                <w:sz w:val="20"/>
                <w:szCs w:val="20"/>
              </w:rPr>
              <w:t xml:space="preserve">Geodesy and problems with different </w:t>
            </w:r>
            <w:proofErr w:type="spellStart"/>
            <w:r>
              <w:rPr>
                <w:rFonts w:cs="Arial"/>
                <w:sz w:val="20"/>
                <w:szCs w:val="20"/>
              </w:rPr>
              <w:t>datums</w:t>
            </w:r>
            <w:proofErr w:type="spellEnd"/>
            <w:r>
              <w:rPr>
                <w:rFonts w:cs="Arial"/>
                <w:sz w:val="20"/>
                <w:szCs w:val="20"/>
              </w:rPr>
              <w:t xml:space="preserve"> and sources</w:t>
            </w:r>
          </w:p>
        </w:tc>
        <w:tc>
          <w:tcPr>
            <w:tcW w:w="567" w:type="dxa"/>
            <w:shd w:val="clear" w:color="auto" w:fill="auto"/>
          </w:tcPr>
          <w:p w14:paraId="44B5423C" w14:textId="77777777" w:rsidR="003F0CBD" w:rsidRPr="004C2946" w:rsidRDefault="003F0CBD" w:rsidP="003F0CBD">
            <w:pPr>
              <w:jc w:val="center"/>
              <w:rPr>
                <w:rFonts w:cs="Arial"/>
                <w:sz w:val="20"/>
                <w:szCs w:val="20"/>
              </w:rPr>
            </w:pPr>
            <w:r>
              <w:rPr>
                <w:rFonts w:cs="Arial"/>
                <w:sz w:val="20"/>
                <w:szCs w:val="20"/>
              </w:rPr>
              <w:t>3</w:t>
            </w:r>
          </w:p>
        </w:tc>
        <w:tc>
          <w:tcPr>
            <w:tcW w:w="2126" w:type="dxa"/>
            <w:vMerge/>
            <w:shd w:val="clear" w:color="auto" w:fill="auto"/>
          </w:tcPr>
          <w:p w14:paraId="78BAC38C" w14:textId="77777777" w:rsidR="003F0CBD" w:rsidRDefault="003F0CBD" w:rsidP="003F0CBD">
            <w:pPr>
              <w:jc w:val="both"/>
              <w:rPr>
                <w:rFonts w:cs="Arial"/>
                <w:sz w:val="20"/>
                <w:szCs w:val="20"/>
              </w:rPr>
            </w:pPr>
          </w:p>
        </w:tc>
        <w:tc>
          <w:tcPr>
            <w:tcW w:w="2979" w:type="dxa"/>
            <w:vMerge/>
          </w:tcPr>
          <w:p w14:paraId="2FECC434" w14:textId="77777777" w:rsidR="003F0CBD" w:rsidRPr="004C2946" w:rsidRDefault="003F0CBD" w:rsidP="003F0CBD">
            <w:pPr>
              <w:jc w:val="both"/>
              <w:rPr>
                <w:rFonts w:cs="Arial"/>
                <w:sz w:val="20"/>
                <w:szCs w:val="20"/>
              </w:rPr>
            </w:pPr>
          </w:p>
        </w:tc>
        <w:tc>
          <w:tcPr>
            <w:tcW w:w="597" w:type="dxa"/>
            <w:vMerge/>
          </w:tcPr>
          <w:p w14:paraId="292FB990" w14:textId="77777777" w:rsidR="003F0CBD" w:rsidRPr="004C2946" w:rsidRDefault="003F0CBD" w:rsidP="003F0CBD">
            <w:pPr>
              <w:jc w:val="center"/>
              <w:rPr>
                <w:rFonts w:cs="Arial"/>
                <w:sz w:val="20"/>
                <w:szCs w:val="20"/>
              </w:rPr>
            </w:pPr>
          </w:p>
        </w:tc>
      </w:tr>
      <w:tr w:rsidR="003F0CBD" w:rsidRPr="004C2946" w14:paraId="54940DFB" w14:textId="77777777" w:rsidTr="003F0CBD">
        <w:trPr>
          <w:jc w:val="center"/>
        </w:trPr>
        <w:tc>
          <w:tcPr>
            <w:tcW w:w="495" w:type="dxa"/>
          </w:tcPr>
          <w:p w14:paraId="2780B42F" w14:textId="77777777" w:rsidR="003F0CBD" w:rsidRPr="004C2946" w:rsidRDefault="003F0CBD" w:rsidP="003F0CBD">
            <w:pPr>
              <w:jc w:val="both"/>
              <w:rPr>
                <w:rFonts w:cs="Arial"/>
                <w:sz w:val="20"/>
                <w:szCs w:val="20"/>
              </w:rPr>
            </w:pPr>
          </w:p>
        </w:tc>
        <w:tc>
          <w:tcPr>
            <w:tcW w:w="606" w:type="dxa"/>
          </w:tcPr>
          <w:p w14:paraId="0F8D3AE8" w14:textId="77777777" w:rsidR="003F0CBD" w:rsidRDefault="003F0CBD" w:rsidP="003F0CBD">
            <w:pPr>
              <w:jc w:val="both"/>
              <w:rPr>
                <w:rFonts w:cs="Arial"/>
                <w:b/>
                <w:sz w:val="20"/>
                <w:szCs w:val="20"/>
              </w:rPr>
            </w:pPr>
          </w:p>
        </w:tc>
        <w:tc>
          <w:tcPr>
            <w:tcW w:w="884" w:type="dxa"/>
            <w:shd w:val="clear" w:color="auto" w:fill="auto"/>
          </w:tcPr>
          <w:p w14:paraId="381982DD" w14:textId="77777777" w:rsidR="003F0CBD" w:rsidRPr="004C2946" w:rsidRDefault="003F0CBD" w:rsidP="003F0CBD">
            <w:pPr>
              <w:jc w:val="both"/>
              <w:rPr>
                <w:rFonts w:cs="Arial"/>
                <w:sz w:val="20"/>
                <w:szCs w:val="20"/>
              </w:rPr>
            </w:pPr>
            <w:r>
              <w:rPr>
                <w:rFonts w:cs="Arial"/>
                <w:sz w:val="20"/>
                <w:szCs w:val="20"/>
              </w:rPr>
              <w:t>2.1.3</w:t>
            </w:r>
          </w:p>
        </w:tc>
        <w:tc>
          <w:tcPr>
            <w:tcW w:w="5920" w:type="dxa"/>
          </w:tcPr>
          <w:p w14:paraId="45BE350C" w14:textId="77777777" w:rsidR="003F0CBD" w:rsidRPr="00357C32" w:rsidRDefault="003F0CBD" w:rsidP="003F0CBD">
            <w:pPr>
              <w:jc w:val="right"/>
              <w:rPr>
                <w:rFonts w:cs="Arial"/>
                <w:sz w:val="20"/>
                <w:szCs w:val="20"/>
              </w:rPr>
            </w:pPr>
            <w:r>
              <w:rPr>
                <w:rFonts w:cs="Arial"/>
                <w:sz w:val="20"/>
                <w:szCs w:val="20"/>
              </w:rPr>
              <w:t>Developments with ENCs for ECDIS; IHO S-100 standard</w:t>
            </w:r>
          </w:p>
        </w:tc>
        <w:tc>
          <w:tcPr>
            <w:tcW w:w="567" w:type="dxa"/>
            <w:shd w:val="clear" w:color="auto" w:fill="auto"/>
          </w:tcPr>
          <w:p w14:paraId="2D05E241" w14:textId="77777777" w:rsidR="003F0CBD" w:rsidRPr="004C2946" w:rsidRDefault="003F0CBD" w:rsidP="003F0CBD">
            <w:pPr>
              <w:jc w:val="center"/>
              <w:rPr>
                <w:rFonts w:cs="Arial"/>
                <w:sz w:val="20"/>
                <w:szCs w:val="20"/>
              </w:rPr>
            </w:pPr>
            <w:r>
              <w:rPr>
                <w:rFonts w:cs="Arial"/>
                <w:sz w:val="20"/>
                <w:szCs w:val="20"/>
              </w:rPr>
              <w:t>3</w:t>
            </w:r>
          </w:p>
        </w:tc>
        <w:tc>
          <w:tcPr>
            <w:tcW w:w="2126" w:type="dxa"/>
            <w:vMerge/>
            <w:shd w:val="clear" w:color="auto" w:fill="auto"/>
          </w:tcPr>
          <w:p w14:paraId="55C5A9BC" w14:textId="77777777" w:rsidR="003F0CBD" w:rsidRDefault="003F0CBD" w:rsidP="003F0CBD">
            <w:pPr>
              <w:jc w:val="both"/>
              <w:rPr>
                <w:rFonts w:cs="Arial"/>
                <w:sz w:val="20"/>
                <w:szCs w:val="20"/>
              </w:rPr>
            </w:pPr>
          </w:p>
        </w:tc>
        <w:tc>
          <w:tcPr>
            <w:tcW w:w="2979" w:type="dxa"/>
            <w:vMerge/>
          </w:tcPr>
          <w:p w14:paraId="1B0D6E23" w14:textId="77777777" w:rsidR="003F0CBD" w:rsidRPr="004C2946" w:rsidRDefault="003F0CBD" w:rsidP="003F0CBD">
            <w:pPr>
              <w:jc w:val="both"/>
              <w:rPr>
                <w:rFonts w:cs="Arial"/>
                <w:sz w:val="20"/>
                <w:szCs w:val="20"/>
              </w:rPr>
            </w:pPr>
          </w:p>
        </w:tc>
        <w:tc>
          <w:tcPr>
            <w:tcW w:w="597" w:type="dxa"/>
            <w:vMerge/>
          </w:tcPr>
          <w:p w14:paraId="6D46EA36" w14:textId="77777777" w:rsidR="003F0CBD" w:rsidRPr="004C2946" w:rsidRDefault="003F0CBD" w:rsidP="003F0CBD">
            <w:pPr>
              <w:jc w:val="center"/>
              <w:rPr>
                <w:rFonts w:cs="Arial"/>
                <w:sz w:val="20"/>
                <w:szCs w:val="20"/>
              </w:rPr>
            </w:pPr>
          </w:p>
        </w:tc>
      </w:tr>
      <w:tr w:rsidR="003F0CBD" w:rsidRPr="004C2946" w14:paraId="5A6F4F55" w14:textId="77777777" w:rsidTr="003F0CBD">
        <w:trPr>
          <w:jc w:val="center"/>
        </w:trPr>
        <w:tc>
          <w:tcPr>
            <w:tcW w:w="495" w:type="dxa"/>
          </w:tcPr>
          <w:p w14:paraId="4EE93378" w14:textId="77777777" w:rsidR="003F0CBD" w:rsidRPr="004C2946" w:rsidRDefault="003F0CBD" w:rsidP="003F0CBD">
            <w:pPr>
              <w:jc w:val="both"/>
              <w:rPr>
                <w:rFonts w:cs="Arial"/>
                <w:sz w:val="20"/>
                <w:szCs w:val="20"/>
              </w:rPr>
            </w:pPr>
          </w:p>
        </w:tc>
        <w:tc>
          <w:tcPr>
            <w:tcW w:w="606" w:type="dxa"/>
          </w:tcPr>
          <w:p w14:paraId="636861E7" w14:textId="77777777" w:rsidR="003F0CBD" w:rsidRPr="00342BB3" w:rsidRDefault="003F0CBD" w:rsidP="003F0CBD">
            <w:pPr>
              <w:jc w:val="both"/>
              <w:rPr>
                <w:rFonts w:cs="Arial"/>
                <w:b/>
                <w:sz w:val="20"/>
                <w:szCs w:val="20"/>
              </w:rPr>
            </w:pPr>
            <w:r>
              <w:rPr>
                <w:rFonts w:cs="Arial"/>
                <w:b/>
                <w:sz w:val="20"/>
                <w:szCs w:val="20"/>
              </w:rPr>
              <w:t>2.2</w:t>
            </w:r>
          </w:p>
        </w:tc>
        <w:tc>
          <w:tcPr>
            <w:tcW w:w="884" w:type="dxa"/>
            <w:shd w:val="clear" w:color="auto" w:fill="D9D9D9" w:themeFill="background1" w:themeFillShade="D9"/>
          </w:tcPr>
          <w:p w14:paraId="3680B68E" w14:textId="77777777" w:rsidR="003F0CBD" w:rsidRPr="004C2946" w:rsidRDefault="003F0CBD" w:rsidP="003F0CBD">
            <w:pPr>
              <w:jc w:val="both"/>
              <w:rPr>
                <w:rFonts w:cs="Arial"/>
                <w:sz w:val="20"/>
                <w:szCs w:val="20"/>
              </w:rPr>
            </w:pPr>
          </w:p>
        </w:tc>
        <w:tc>
          <w:tcPr>
            <w:tcW w:w="5920" w:type="dxa"/>
          </w:tcPr>
          <w:p w14:paraId="02E8450C" w14:textId="77777777" w:rsidR="003F0CBD" w:rsidRPr="00342BB3" w:rsidRDefault="003F0CBD" w:rsidP="003F0CBD">
            <w:pPr>
              <w:rPr>
                <w:rFonts w:cs="Arial"/>
                <w:b/>
                <w:sz w:val="20"/>
                <w:szCs w:val="20"/>
              </w:rPr>
            </w:pPr>
            <w:r>
              <w:rPr>
                <w:rFonts w:cs="Arial"/>
                <w:b/>
                <w:sz w:val="20"/>
                <w:szCs w:val="20"/>
              </w:rPr>
              <w:t>Electronic Position Systems</w:t>
            </w:r>
          </w:p>
        </w:tc>
        <w:tc>
          <w:tcPr>
            <w:tcW w:w="567" w:type="dxa"/>
            <w:shd w:val="clear" w:color="auto" w:fill="D9D9D9" w:themeFill="background1" w:themeFillShade="D9"/>
          </w:tcPr>
          <w:p w14:paraId="23ADA092" w14:textId="77777777" w:rsidR="003F0CBD" w:rsidRPr="004C2946" w:rsidRDefault="003F0CBD" w:rsidP="003F0CBD">
            <w:pPr>
              <w:jc w:val="center"/>
              <w:rPr>
                <w:rFonts w:cs="Arial"/>
                <w:sz w:val="20"/>
                <w:szCs w:val="20"/>
              </w:rPr>
            </w:pPr>
          </w:p>
        </w:tc>
        <w:tc>
          <w:tcPr>
            <w:tcW w:w="2126" w:type="dxa"/>
            <w:shd w:val="clear" w:color="auto" w:fill="D9D9D9" w:themeFill="background1" w:themeFillShade="D9"/>
          </w:tcPr>
          <w:p w14:paraId="56F5D842" w14:textId="77777777" w:rsidR="003F0CBD" w:rsidRDefault="003F0CBD" w:rsidP="003F0CBD">
            <w:pPr>
              <w:jc w:val="both"/>
              <w:rPr>
                <w:rFonts w:cs="Arial"/>
                <w:sz w:val="20"/>
                <w:szCs w:val="20"/>
              </w:rPr>
            </w:pPr>
          </w:p>
        </w:tc>
        <w:tc>
          <w:tcPr>
            <w:tcW w:w="2979" w:type="dxa"/>
            <w:shd w:val="clear" w:color="auto" w:fill="D9D9D9" w:themeFill="background1" w:themeFillShade="D9"/>
          </w:tcPr>
          <w:p w14:paraId="307636F1" w14:textId="77777777" w:rsidR="003F0CBD" w:rsidRPr="004C2946" w:rsidRDefault="003F0CBD" w:rsidP="003F0CBD">
            <w:pPr>
              <w:jc w:val="both"/>
              <w:rPr>
                <w:rFonts w:cs="Arial"/>
                <w:sz w:val="20"/>
                <w:szCs w:val="20"/>
              </w:rPr>
            </w:pPr>
          </w:p>
        </w:tc>
        <w:tc>
          <w:tcPr>
            <w:tcW w:w="597" w:type="dxa"/>
            <w:shd w:val="clear" w:color="auto" w:fill="D9D9D9" w:themeFill="background1" w:themeFillShade="D9"/>
          </w:tcPr>
          <w:p w14:paraId="422682A8" w14:textId="77777777" w:rsidR="003F0CBD" w:rsidRPr="004C2946" w:rsidRDefault="003F0CBD" w:rsidP="003F0CBD">
            <w:pPr>
              <w:jc w:val="center"/>
              <w:rPr>
                <w:rFonts w:cs="Arial"/>
                <w:sz w:val="20"/>
                <w:szCs w:val="20"/>
              </w:rPr>
            </w:pPr>
          </w:p>
        </w:tc>
      </w:tr>
      <w:tr w:rsidR="003F0CBD" w:rsidRPr="004C2946" w14:paraId="004CEE84" w14:textId="77777777" w:rsidTr="003F0CBD">
        <w:trPr>
          <w:jc w:val="center"/>
        </w:trPr>
        <w:tc>
          <w:tcPr>
            <w:tcW w:w="495" w:type="dxa"/>
          </w:tcPr>
          <w:p w14:paraId="7B4343B8" w14:textId="77777777" w:rsidR="003F0CBD" w:rsidRPr="004C2946" w:rsidRDefault="003F0CBD" w:rsidP="003F0CBD">
            <w:pPr>
              <w:jc w:val="both"/>
              <w:rPr>
                <w:rFonts w:cs="Arial"/>
                <w:sz w:val="20"/>
                <w:szCs w:val="20"/>
              </w:rPr>
            </w:pPr>
          </w:p>
        </w:tc>
        <w:tc>
          <w:tcPr>
            <w:tcW w:w="606" w:type="dxa"/>
          </w:tcPr>
          <w:p w14:paraId="5E89F3DC" w14:textId="77777777" w:rsidR="003F0CBD" w:rsidRPr="004C2946" w:rsidRDefault="003F0CBD" w:rsidP="003F0CBD">
            <w:pPr>
              <w:jc w:val="both"/>
              <w:rPr>
                <w:rFonts w:cs="Arial"/>
                <w:sz w:val="20"/>
                <w:szCs w:val="20"/>
              </w:rPr>
            </w:pPr>
          </w:p>
        </w:tc>
        <w:tc>
          <w:tcPr>
            <w:tcW w:w="884" w:type="dxa"/>
          </w:tcPr>
          <w:p w14:paraId="6D5D2F3D" w14:textId="77777777" w:rsidR="003F0CBD" w:rsidRPr="004C2946" w:rsidRDefault="003F0CBD" w:rsidP="003F0CBD">
            <w:pPr>
              <w:jc w:val="both"/>
              <w:rPr>
                <w:rFonts w:cs="Arial"/>
                <w:sz w:val="20"/>
                <w:szCs w:val="20"/>
              </w:rPr>
            </w:pPr>
            <w:r>
              <w:rPr>
                <w:rFonts w:cs="Arial"/>
                <w:sz w:val="20"/>
                <w:szCs w:val="20"/>
              </w:rPr>
              <w:t>2.2.1</w:t>
            </w:r>
          </w:p>
        </w:tc>
        <w:tc>
          <w:tcPr>
            <w:tcW w:w="5920" w:type="dxa"/>
          </w:tcPr>
          <w:p w14:paraId="2AEA1BB7" w14:textId="77777777" w:rsidR="003F0CBD" w:rsidRPr="004C2946" w:rsidRDefault="003F0CBD" w:rsidP="003F0CBD">
            <w:pPr>
              <w:jc w:val="right"/>
              <w:rPr>
                <w:rFonts w:cs="Arial"/>
                <w:sz w:val="20"/>
                <w:szCs w:val="20"/>
              </w:rPr>
            </w:pPr>
            <w:r>
              <w:rPr>
                <w:rFonts w:cs="Arial"/>
                <w:sz w:val="20"/>
                <w:szCs w:val="20"/>
              </w:rPr>
              <w:t>e-Navigation strategy and development</w:t>
            </w:r>
          </w:p>
        </w:tc>
        <w:tc>
          <w:tcPr>
            <w:tcW w:w="567" w:type="dxa"/>
            <w:vMerge w:val="restart"/>
          </w:tcPr>
          <w:p w14:paraId="72360C53" w14:textId="77777777" w:rsidR="003F0CBD" w:rsidRDefault="003F0CBD" w:rsidP="003F0CBD">
            <w:pPr>
              <w:jc w:val="center"/>
              <w:rPr>
                <w:rFonts w:cs="Arial"/>
                <w:sz w:val="20"/>
                <w:szCs w:val="20"/>
              </w:rPr>
            </w:pPr>
          </w:p>
          <w:p w14:paraId="1E83CBFB" w14:textId="77777777" w:rsidR="003F0CBD" w:rsidRPr="004C2946" w:rsidRDefault="003F0CBD" w:rsidP="003F0CBD">
            <w:pPr>
              <w:jc w:val="center"/>
              <w:rPr>
                <w:rFonts w:cs="Arial"/>
                <w:sz w:val="20"/>
                <w:szCs w:val="20"/>
              </w:rPr>
            </w:pPr>
            <w:r>
              <w:rPr>
                <w:rFonts w:cs="Arial"/>
                <w:sz w:val="20"/>
                <w:szCs w:val="20"/>
              </w:rPr>
              <w:t>4</w:t>
            </w:r>
          </w:p>
        </w:tc>
        <w:tc>
          <w:tcPr>
            <w:tcW w:w="2126" w:type="dxa"/>
            <w:vMerge w:val="restart"/>
          </w:tcPr>
          <w:p w14:paraId="41353187" w14:textId="77777777" w:rsidR="003F0CBD" w:rsidRDefault="003F0CBD" w:rsidP="003F0CBD">
            <w:pPr>
              <w:rPr>
                <w:rFonts w:cs="Arial"/>
                <w:sz w:val="20"/>
                <w:szCs w:val="20"/>
              </w:rPr>
            </w:pPr>
          </w:p>
          <w:p w14:paraId="30B9DD9D" w14:textId="77777777" w:rsidR="003F0CBD" w:rsidRDefault="003F0CBD" w:rsidP="003F0CBD">
            <w:pPr>
              <w:rPr>
                <w:rFonts w:cs="Arial"/>
                <w:sz w:val="20"/>
                <w:szCs w:val="20"/>
              </w:rPr>
            </w:pPr>
          </w:p>
          <w:p w14:paraId="65779425" w14:textId="77777777" w:rsidR="003F0CBD" w:rsidRDefault="003F0CBD" w:rsidP="003F0CBD">
            <w:pPr>
              <w:rPr>
                <w:rFonts w:cs="Arial"/>
                <w:sz w:val="20"/>
                <w:szCs w:val="20"/>
              </w:rPr>
            </w:pPr>
            <w:r>
              <w:rPr>
                <w:rFonts w:cs="Arial"/>
                <w:sz w:val="20"/>
                <w:szCs w:val="20"/>
              </w:rPr>
              <w:t>Representatives from IALA Industrial Members can be invited as observers to these lectures to improve the quality of Module 4 (see below)</w:t>
            </w:r>
          </w:p>
        </w:tc>
        <w:tc>
          <w:tcPr>
            <w:tcW w:w="2979" w:type="dxa"/>
            <w:vMerge w:val="restart"/>
          </w:tcPr>
          <w:p w14:paraId="377B2D8D" w14:textId="77777777" w:rsidR="003F0CBD" w:rsidRPr="00657B12" w:rsidRDefault="003F0CBD" w:rsidP="003F0CBD">
            <w:pPr>
              <w:tabs>
                <w:tab w:val="left" w:pos="567"/>
                <w:tab w:val="right" w:pos="9639"/>
              </w:tabs>
              <w:spacing w:before="120"/>
              <w:ind w:left="567" w:right="142" w:hanging="567"/>
              <w:jc w:val="both"/>
              <w:rPr>
                <w:rFonts w:cs="Arial"/>
                <w:sz w:val="20"/>
                <w:szCs w:val="20"/>
                <w:lang w:val="fr-FR"/>
              </w:rPr>
            </w:pPr>
            <w:proofErr w:type="spellStart"/>
            <w:r w:rsidRPr="00657B12">
              <w:rPr>
                <w:rFonts w:cs="Arial"/>
                <w:sz w:val="20"/>
                <w:szCs w:val="20"/>
                <w:lang w:val="fr-FR"/>
              </w:rPr>
              <w:t>Rec</w:t>
            </w:r>
            <w:proofErr w:type="spellEnd"/>
            <w:r w:rsidRPr="00657B12">
              <w:rPr>
                <w:rFonts w:cs="Arial"/>
                <w:sz w:val="20"/>
                <w:szCs w:val="20"/>
                <w:lang w:val="fr-FR"/>
              </w:rPr>
              <w:t xml:space="preserve"> e-NAV 140</w:t>
            </w:r>
          </w:p>
          <w:p w14:paraId="0B8F5976" w14:textId="77777777" w:rsidR="003F0CBD" w:rsidRPr="00657B12" w:rsidRDefault="003F0CBD" w:rsidP="003F0CBD">
            <w:pPr>
              <w:jc w:val="both"/>
              <w:rPr>
                <w:rFonts w:cs="Arial"/>
                <w:sz w:val="20"/>
                <w:szCs w:val="20"/>
                <w:lang w:val="fr-FR"/>
              </w:rPr>
            </w:pPr>
            <w:r w:rsidRPr="00657B12">
              <w:rPr>
                <w:rFonts w:cs="Arial"/>
                <w:sz w:val="20"/>
                <w:szCs w:val="20"/>
                <w:lang w:val="fr-FR"/>
              </w:rPr>
              <w:t xml:space="preserve">NAVGUIDE </w:t>
            </w:r>
            <w:proofErr w:type="spellStart"/>
            <w:r w:rsidRPr="00657B12">
              <w:rPr>
                <w:rFonts w:cs="Arial"/>
                <w:sz w:val="20"/>
                <w:szCs w:val="20"/>
                <w:lang w:val="fr-FR"/>
              </w:rPr>
              <w:t>Chapters</w:t>
            </w:r>
            <w:proofErr w:type="spellEnd"/>
            <w:r w:rsidRPr="00657B12">
              <w:rPr>
                <w:rFonts w:cs="Arial"/>
                <w:sz w:val="20"/>
                <w:szCs w:val="20"/>
                <w:lang w:val="fr-FR"/>
              </w:rPr>
              <w:t>. 4; 6</w:t>
            </w:r>
          </w:p>
        </w:tc>
        <w:tc>
          <w:tcPr>
            <w:tcW w:w="597" w:type="dxa"/>
            <w:vMerge w:val="restart"/>
          </w:tcPr>
          <w:p w14:paraId="1567B22D" w14:textId="77777777" w:rsidR="003F0CBD" w:rsidRPr="00657B12" w:rsidRDefault="003F0CBD" w:rsidP="003F0CBD">
            <w:pPr>
              <w:jc w:val="center"/>
              <w:rPr>
                <w:rFonts w:cs="Arial"/>
                <w:sz w:val="20"/>
                <w:szCs w:val="20"/>
                <w:lang w:val="fr-FR"/>
              </w:rPr>
            </w:pPr>
          </w:p>
          <w:p w14:paraId="462B2590" w14:textId="77777777" w:rsidR="003F0CBD" w:rsidRPr="004C2946" w:rsidRDefault="003F0CBD" w:rsidP="003F0CBD">
            <w:pPr>
              <w:jc w:val="center"/>
              <w:rPr>
                <w:rFonts w:cs="Arial"/>
                <w:sz w:val="20"/>
                <w:szCs w:val="20"/>
              </w:rPr>
            </w:pPr>
            <w:r>
              <w:rPr>
                <w:rFonts w:cs="Arial"/>
                <w:sz w:val="20"/>
                <w:szCs w:val="20"/>
              </w:rPr>
              <w:t>8</w:t>
            </w:r>
          </w:p>
        </w:tc>
      </w:tr>
      <w:tr w:rsidR="003F0CBD" w:rsidRPr="004C2946" w14:paraId="21A64DD6" w14:textId="77777777" w:rsidTr="003F0CBD">
        <w:trPr>
          <w:jc w:val="center"/>
        </w:trPr>
        <w:tc>
          <w:tcPr>
            <w:tcW w:w="495" w:type="dxa"/>
          </w:tcPr>
          <w:p w14:paraId="2266F255" w14:textId="77777777" w:rsidR="003F0CBD" w:rsidRPr="004C2946" w:rsidRDefault="003F0CBD" w:rsidP="003F0CBD">
            <w:pPr>
              <w:jc w:val="both"/>
              <w:rPr>
                <w:rFonts w:cs="Arial"/>
                <w:sz w:val="20"/>
                <w:szCs w:val="20"/>
              </w:rPr>
            </w:pPr>
          </w:p>
        </w:tc>
        <w:tc>
          <w:tcPr>
            <w:tcW w:w="606" w:type="dxa"/>
          </w:tcPr>
          <w:p w14:paraId="626B5915" w14:textId="77777777" w:rsidR="003F0CBD" w:rsidRPr="004C2946" w:rsidRDefault="003F0CBD" w:rsidP="003F0CBD">
            <w:pPr>
              <w:jc w:val="both"/>
              <w:rPr>
                <w:rFonts w:cs="Arial"/>
                <w:sz w:val="20"/>
                <w:szCs w:val="20"/>
              </w:rPr>
            </w:pPr>
          </w:p>
        </w:tc>
        <w:tc>
          <w:tcPr>
            <w:tcW w:w="884" w:type="dxa"/>
          </w:tcPr>
          <w:p w14:paraId="4B455751" w14:textId="77777777" w:rsidR="003F0CBD" w:rsidRPr="004C2946" w:rsidRDefault="003F0CBD" w:rsidP="003F0CBD">
            <w:pPr>
              <w:jc w:val="both"/>
              <w:rPr>
                <w:rFonts w:cs="Arial"/>
                <w:sz w:val="20"/>
                <w:szCs w:val="20"/>
              </w:rPr>
            </w:pPr>
            <w:r>
              <w:rPr>
                <w:rFonts w:cs="Arial"/>
                <w:sz w:val="20"/>
                <w:szCs w:val="20"/>
              </w:rPr>
              <w:t>2.2.2</w:t>
            </w:r>
          </w:p>
        </w:tc>
        <w:tc>
          <w:tcPr>
            <w:tcW w:w="5920" w:type="dxa"/>
          </w:tcPr>
          <w:p w14:paraId="3E338C5A" w14:textId="77777777" w:rsidR="003F0CBD" w:rsidRPr="004C2946" w:rsidRDefault="003F0CBD" w:rsidP="003F0CBD">
            <w:pPr>
              <w:jc w:val="right"/>
              <w:rPr>
                <w:rFonts w:cs="Arial"/>
                <w:sz w:val="20"/>
                <w:szCs w:val="20"/>
              </w:rPr>
            </w:pPr>
            <w:r>
              <w:rPr>
                <w:rFonts w:cs="Arial"/>
                <w:sz w:val="20"/>
                <w:szCs w:val="20"/>
              </w:rPr>
              <w:t>IMO WW Radio Navigation System and IALA WWRN plan</w:t>
            </w:r>
          </w:p>
        </w:tc>
        <w:tc>
          <w:tcPr>
            <w:tcW w:w="567" w:type="dxa"/>
            <w:vMerge/>
          </w:tcPr>
          <w:p w14:paraId="5A9C2EF0" w14:textId="77777777" w:rsidR="003F0CBD" w:rsidRPr="004C2946" w:rsidRDefault="003F0CBD" w:rsidP="003F0CBD">
            <w:pPr>
              <w:jc w:val="center"/>
              <w:rPr>
                <w:rFonts w:cs="Arial"/>
                <w:sz w:val="20"/>
                <w:szCs w:val="20"/>
              </w:rPr>
            </w:pPr>
          </w:p>
        </w:tc>
        <w:tc>
          <w:tcPr>
            <w:tcW w:w="2126" w:type="dxa"/>
            <w:vMerge/>
          </w:tcPr>
          <w:p w14:paraId="34C189A6" w14:textId="77777777" w:rsidR="003F0CBD" w:rsidRDefault="003F0CBD" w:rsidP="003F0CBD">
            <w:pPr>
              <w:jc w:val="both"/>
              <w:rPr>
                <w:rFonts w:cs="Arial"/>
                <w:sz w:val="20"/>
                <w:szCs w:val="20"/>
              </w:rPr>
            </w:pPr>
          </w:p>
        </w:tc>
        <w:tc>
          <w:tcPr>
            <w:tcW w:w="2979" w:type="dxa"/>
            <w:vMerge/>
          </w:tcPr>
          <w:p w14:paraId="7FCA84AF" w14:textId="77777777" w:rsidR="003F0CBD" w:rsidRPr="004C2946" w:rsidRDefault="003F0CBD" w:rsidP="003F0CBD">
            <w:pPr>
              <w:jc w:val="both"/>
              <w:rPr>
                <w:rFonts w:cs="Arial"/>
                <w:sz w:val="20"/>
                <w:szCs w:val="20"/>
              </w:rPr>
            </w:pPr>
          </w:p>
        </w:tc>
        <w:tc>
          <w:tcPr>
            <w:tcW w:w="597" w:type="dxa"/>
            <w:vMerge/>
          </w:tcPr>
          <w:p w14:paraId="1751368C" w14:textId="77777777" w:rsidR="003F0CBD" w:rsidRPr="004C2946" w:rsidRDefault="003F0CBD" w:rsidP="003F0CBD">
            <w:pPr>
              <w:jc w:val="both"/>
              <w:rPr>
                <w:rFonts w:cs="Arial"/>
                <w:sz w:val="20"/>
                <w:szCs w:val="20"/>
              </w:rPr>
            </w:pPr>
          </w:p>
        </w:tc>
      </w:tr>
      <w:tr w:rsidR="003F0CBD" w:rsidRPr="004C2946" w14:paraId="5502A42D" w14:textId="77777777" w:rsidTr="003F0CBD">
        <w:trPr>
          <w:jc w:val="center"/>
        </w:trPr>
        <w:tc>
          <w:tcPr>
            <w:tcW w:w="495" w:type="dxa"/>
          </w:tcPr>
          <w:p w14:paraId="0404CE55" w14:textId="77777777" w:rsidR="003F0CBD" w:rsidRPr="004C2946" w:rsidRDefault="003F0CBD" w:rsidP="003F0CBD">
            <w:pPr>
              <w:jc w:val="both"/>
              <w:rPr>
                <w:rFonts w:cs="Arial"/>
                <w:sz w:val="20"/>
                <w:szCs w:val="20"/>
              </w:rPr>
            </w:pPr>
          </w:p>
        </w:tc>
        <w:tc>
          <w:tcPr>
            <w:tcW w:w="606" w:type="dxa"/>
          </w:tcPr>
          <w:p w14:paraId="476C4036" w14:textId="77777777" w:rsidR="003F0CBD" w:rsidRPr="004C2946" w:rsidRDefault="003F0CBD" w:rsidP="003F0CBD">
            <w:pPr>
              <w:jc w:val="both"/>
              <w:rPr>
                <w:rFonts w:cs="Arial"/>
                <w:sz w:val="20"/>
                <w:szCs w:val="20"/>
              </w:rPr>
            </w:pPr>
          </w:p>
        </w:tc>
        <w:tc>
          <w:tcPr>
            <w:tcW w:w="884" w:type="dxa"/>
          </w:tcPr>
          <w:p w14:paraId="1EE82D56" w14:textId="77777777" w:rsidR="003F0CBD" w:rsidRPr="004C2946" w:rsidRDefault="003F0CBD" w:rsidP="003F0CBD">
            <w:pPr>
              <w:jc w:val="both"/>
              <w:rPr>
                <w:rFonts w:cs="Arial"/>
                <w:sz w:val="20"/>
                <w:szCs w:val="20"/>
              </w:rPr>
            </w:pPr>
            <w:r>
              <w:rPr>
                <w:rFonts w:cs="Arial"/>
                <w:sz w:val="20"/>
                <w:szCs w:val="20"/>
              </w:rPr>
              <w:t>2.2.3</w:t>
            </w:r>
          </w:p>
        </w:tc>
        <w:tc>
          <w:tcPr>
            <w:tcW w:w="5920" w:type="dxa"/>
          </w:tcPr>
          <w:p w14:paraId="4C200E4A" w14:textId="77777777" w:rsidR="003F0CBD" w:rsidRPr="004C2946" w:rsidRDefault="003F0CBD" w:rsidP="003F0CBD">
            <w:pPr>
              <w:jc w:val="right"/>
              <w:rPr>
                <w:rFonts w:cs="Arial"/>
                <w:sz w:val="20"/>
                <w:szCs w:val="20"/>
              </w:rPr>
            </w:pPr>
            <w:r>
              <w:rPr>
                <w:rFonts w:cs="Arial"/>
                <w:sz w:val="20"/>
                <w:szCs w:val="20"/>
              </w:rPr>
              <w:t>IALA WWRC plan</w:t>
            </w:r>
          </w:p>
        </w:tc>
        <w:tc>
          <w:tcPr>
            <w:tcW w:w="567" w:type="dxa"/>
            <w:vMerge/>
          </w:tcPr>
          <w:p w14:paraId="04D102C1" w14:textId="77777777" w:rsidR="003F0CBD" w:rsidRPr="004C2946" w:rsidRDefault="003F0CBD" w:rsidP="003F0CBD">
            <w:pPr>
              <w:jc w:val="center"/>
              <w:rPr>
                <w:rFonts w:cs="Arial"/>
                <w:sz w:val="20"/>
                <w:szCs w:val="20"/>
              </w:rPr>
            </w:pPr>
          </w:p>
        </w:tc>
        <w:tc>
          <w:tcPr>
            <w:tcW w:w="2126" w:type="dxa"/>
            <w:vMerge/>
          </w:tcPr>
          <w:p w14:paraId="61635FBB" w14:textId="77777777" w:rsidR="003F0CBD" w:rsidRDefault="003F0CBD" w:rsidP="003F0CBD">
            <w:pPr>
              <w:jc w:val="both"/>
              <w:rPr>
                <w:rFonts w:cs="Arial"/>
                <w:sz w:val="20"/>
                <w:szCs w:val="20"/>
              </w:rPr>
            </w:pPr>
          </w:p>
        </w:tc>
        <w:tc>
          <w:tcPr>
            <w:tcW w:w="2979" w:type="dxa"/>
            <w:vMerge/>
          </w:tcPr>
          <w:p w14:paraId="3C5C7CEC" w14:textId="77777777" w:rsidR="003F0CBD" w:rsidRPr="004C2946" w:rsidRDefault="003F0CBD" w:rsidP="003F0CBD">
            <w:pPr>
              <w:jc w:val="both"/>
              <w:rPr>
                <w:rFonts w:cs="Arial"/>
                <w:sz w:val="20"/>
                <w:szCs w:val="20"/>
              </w:rPr>
            </w:pPr>
          </w:p>
        </w:tc>
        <w:tc>
          <w:tcPr>
            <w:tcW w:w="597" w:type="dxa"/>
            <w:vMerge/>
          </w:tcPr>
          <w:p w14:paraId="43314A78" w14:textId="77777777" w:rsidR="003F0CBD" w:rsidRPr="004C2946" w:rsidRDefault="003F0CBD" w:rsidP="003F0CBD">
            <w:pPr>
              <w:jc w:val="both"/>
              <w:rPr>
                <w:rFonts w:cs="Arial"/>
                <w:sz w:val="20"/>
                <w:szCs w:val="20"/>
              </w:rPr>
            </w:pPr>
          </w:p>
        </w:tc>
      </w:tr>
      <w:tr w:rsidR="003F0CBD" w:rsidRPr="004C2946" w14:paraId="43305054" w14:textId="77777777" w:rsidTr="003F0CBD">
        <w:trPr>
          <w:jc w:val="center"/>
        </w:trPr>
        <w:tc>
          <w:tcPr>
            <w:tcW w:w="495" w:type="dxa"/>
          </w:tcPr>
          <w:p w14:paraId="6161303B" w14:textId="77777777" w:rsidR="003F0CBD" w:rsidRPr="004C2946" w:rsidRDefault="003F0CBD" w:rsidP="003F0CBD">
            <w:pPr>
              <w:jc w:val="both"/>
              <w:rPr>
                <w:rFonts w:cs="Arial"/>
                <w:sz w:val="20"/>
                <w:szCs w:val="20"/>
              </w:rPr>
            </w:pPr>
          </w:p>
        </w:tc>
        <w:tc>
          <w:tcPr>
            <w:tcW w:w="606" w:type="dxa"/>
          </w:tcPr>
          <w:p w14:paraId="68843820" w14:textId="77777777" w:rsidR="003F0CBD" w:rsidRPr="004C2946" w:rsidRDefault="003F0CBD" w:rsidP="003F0CBD">
            <w:pPr>
              <w:jc w:val="both"/>
              <w:rPr>
                <w:rFonts w:cs="Arial"/>
                <w:sz w:val="20"/>
                <w:szCs w:val="20"/>
              </w:rPr>
            </w:pPr>
          </w:p>
        </w:tc>
        <w:tc>
          <w:tcPr>
            <w:tcW w:w="884" w:type="dxa"/>
          </w:tcPr>
          <w:p w14:paraId="336A04A9" w14:textId="77777777" w:rsidR="003F0CBD" w:rsidRPr="004C2946" w:rsidRDefault="003F0CBD" w:rsidP="003F0CBD">
            <w:pPr>
              <w:jc w:val="both"/>
              <w:rPr>
                <w:rFonts w:cs="Arial"/>
                <w:sz w:val="20"/>
                <w:szCs w:val="20"/>
              </w:rPr>
            </w:pPr>
            <w:r>
              <w:rPr>
                <w:rFonts w:cs="Arial"/>
                <w:sz w:val="20"/>
                <w:szCs w:val="20"/>
              </w:rPr>
              <w:t>2.2.4</w:t>
            </w:r>
          </w:p>
        </w:tc>
        <w:tc>
          <w:tcPr>
            <w:tcW w:w="5920" w:type="dxa"/>
          </w:tcPr>
          <w:p w14:paraId="0541837E" w14:textId="77777777" w:rsidR="003F0CBD" w:rsidRPr="004C2946" w:rsidRDefault="003F0CBD" w:rsidP="003F0CBD">
            <w:pPr>
              <w:jc w:val="right"/>
              <w:rPr>
                <w:rFonts w:cs="Arial"/>
                <w:sz w:val="20"/>
                <w:szCs w:val="20"/>
              </w:rPr>
            </w:pPr>
            <w:r>
              <w:rPr>
                <w:rFonts w:cs="Arial"/>
                <w:sz w:val="20"/>
                <w:szCs w:val="20"/>
              </w:rPr>
              <w:t>Importance of PNT; GNSS vulnerability and mitigation factors</w:t>
            </w:r>
          </w:p>
        </w:tc>
        <w:tc>
          <w:tcPr>
            <w:tcW w:w="567" w:type="dxa"/>
          </w:tcPr>
          <w:p w14:paraId="3D5E1FD0" w14:textId="77777777" w:rsidR="003F0CBD" w:rsidRPr="004C2946" w:rsidRDefault="003F0CBD" w:rsidP="003F0CBD">
            <w:pPr>
              <w:jc w:val="center"/>
              <w:rPr>
                <w:rFonts w:cs="Arial"/>
                <w:sz w:val="20"/>
                <w:szCs w:val="20"/>
              </w:rPr>
            </w:pPr>
            <w:r>
              <w:rPr>
                <w:rFonts w:cs="Arial"/>
                <w:sz w:val="20"/>
                <w:szCs w:val="20"/>
              </w:rPr>
              <w:t>5</w:t>
            </w:r>
          </w:p>
        </w:tc>
        <w:tc>
          <w:tcPr>
            <w:tcW w:w="2126" w:type="dxa"/>
            <w:vMerge/>
          </w:tcPr>
          <w:p w14:paraId="5EF73A63" w14:textId="77777777" w:rsidR="003F0CBD" w:rsidRDefault="003F0CBD" w:rsidP="003F0CBD">
            <w:pPr>
              <w:jc w:val="both"/>
              <w:rPr>
                <w:rFonts w:cs="Arial"/>
                <w:sz w:val="20"/>
                <w:szCs w:val="20"/>
              </w:rPr>
            </w:pPr>
          </w:p>
        </w:tc>
        <w:tc>
          <w:tcPr>
            <w:tcW w:w="2979" w:type="dxa"/>
            <w:vMerge w:val="restart"/>
          </w:tcPr>
          <w:p w14:paraId="4D87E146" w14:textId="77777777" w:rsidR="003F0CBD" w:rsidRPr="00657B12" w:rsidRDefault="003F0CBD" w:rsidP="003F0CBD">
            <w:pPr>
              <w:tabs>
                <w:tab w:val="left" w:pos="567"/>
                <w:tab w:val="right" w:pos="9639"/>
              </w:tabs>
              <w:spacing w:before="120"/>
              <w:ind w:left="567" w:right="142" w:hanging="567"/>
              <w:jc w:val="both"/>
              <w:rPr>
                <w:rFonts w:cs="Arial"/>
                <w:sz w:val="20"/>
                <w:szCs w:val="20"/>
                <w:lang w:val="fr-FR"/>
              </w:rPr>
            </w:pPr>
            <w:r w:rsidRPr="00657B12">
              <w:rPr>
                <w:rFonts w:cs="Arial"/>
                <w:sz w:val="20"/>
                <w:szCs w:val="20"/>
                <w:lang w:val="fr-FR"/>
              </w:rPr>
              <w:t xml:space="preserve">NAVGUIDE </w:t>
            </w:r>
            <w:proofErr w:type="spellStart"/>
            <w:r w:rsidRPr="00657B12">
              <w:rPr>
                <w:rFonts w:cs="Arial"/>
                <w:sz w:val="20"/>
                <w:szCs w:val="20"/>
                <w:lang w:val="fr-FR"/>
              </w:rPr>
              <w:t>Chapter</w:t>
            </w:r>
            <w:proofErr w:type="spellEnd"/>
            <w:r w:rsidRPr="00657B12">
              <w:rPr>
                <w:rFonts w:cs="Arial"/>
                <w:sz w:val="20"/>
                <w:szCs w:val="20"/>
                <w:lang w:val="fr-FR"/>
              </w:rPr>
              <w:t xml:space="preserve"> 4</w:t>
            </w:r>
          </w:p>
          <w:p w14:paraId="70DA1730" w14:textId="77777777" w:rsidR="003F0CBD" w:rsidRPr="00657B12" w:rsidRDefault="003F0CBD" w:rsidP="003F0CBD">
            <w:pPr>
              <w:jc w:val="both"/>
              <w:rPr>
                <w:rFonts w:cs="Arial"/>
                <w:sz w:val="20"/>
                <w:szCs w:val="20"/>
                <w:lang w:val="fr-FR"/>
              </w:rPr>
            </w:pPr>
            <w:proofErr w:type="spellStart"/>
            <w:r w:rsidRPr="00657B12">
              <w:rPr>
                <w:rFonts w:cs="Arial"/>
                <w:sz w:val="20"/>
                <w:szCs w:val="20"/>
                <w:lang w:val="fr-FR"/>
              </w:rPr>
              <w:t>Rec</w:t>
            </w:r>
            <w:proofErr w:type="spellEnd"/>
            <w:r w:rsidRPr="00657B12">
              <w:rPr>
                <w:rFonts w:cs="Arial"/>
                <w:sz w:val="20"/>
                <w:szCs w:val="20"/>
                <w:lang w:val="fr-FR"/>
              </w:rPr>
              <w:t xml:space="preserve"> R-121 [R-115 (EU)]</w:t>
            </w:r>
          </w:p>
          <w:p w14:paraId="79B887B1" w14:textId="77777777" w:rsidR="003F0CBD" w:rsidRDefault="003F0CBD" w:rsidP="003F0CBD">
            <w:pPr>
              <w:jc w:val="both"/>
              <w:rPr>
                <w:rFonts w:cs="Arial"/>
                <w:sz w:val="20"/>
                <w:szCs w:val="20"/>
              </w:rPr>
            </w:pPr>
            <w:r>
              <w:rPr>
                <w:rFonts w:cs="Arial"/>
                <w:sz w:val="20"/>
                <w:szCs w:val="20"/>
              </w:rPr>
              <w:t>Rec R-129; R-135</w:t>
            </w:r>
          </w:p>
          <w:p w14:paraId="373A89DC" w14:textId="77777777" w:rsidR="003F0CBD" w:rsidRPr="004C2946" w:rsidRDefault="003F0CBD" w:rsidP="003F0CBD">
            <w:pPr>
              <w:jc w:val="both"/>
              <w:rPr>
                <w:rFonts w:cs="Arial"/>
                <w:sz w:val="20"/>
                <w:szCs w:val="20"/>
              </w:rPr>
            </w:pPr>
            <w:r>
              <w:rPr>
                <w:rFonts w:cs="Arial"/>
                <w:sz w:val="20"/>
                <w:szCs w:val="20"/>
              </w:rPr>
              <w:t>GL 1016; 1053; 1060</w:t>
            </w:r>
          </w:p>
        </w:tc>
        <w:tc>
          <w:tcPr>
            <w:tcW w:w="597" w:type="dxa"/>
            <w:vMerge w:val="restart"/>
          </w:tcPr>
          <w:p w14:paraId="5BC7A0CD" w14:textId="77777777" w:rsidR="003F0CBD" w:rsidRDefault="003F0CBD" w:rsidP="003F0CBD">
            <w:pPr>
              <w:jc w:val="center"/>
              <w:rPr>
                <w:rFonts w:cs="Arial"/>
                <w:sz w:val="20"/>
                <w:szCs w:val="20"/>
              </w:rPr>
            </w:pPr>
          </w:p>
          <w:p w14:paraId="1470B72F" w14:textId="77777777" w:rsidR="003F0CBD" w:rsidRPr="004C2946" w:rsidRDefault="003F0CBD" w:rsidP="003F0CBD">
            <w:pPr>
              <w:jc w:val="center"/>
              <w:rPr>
                <w:rFonts w:cs="Arial"/>
                <w:sz w:val="20"/>
                <w:szCs w:val="20"/>
              </w:rPr>
            </w:pPr>
            <w:r>
              <w:rPr>
                <w:rFonts w:cs="Arial"/>
                <w:sz w:val="20"/>
                <w:szCs w:val="20"/>
              </w:rPr>
              <w:t>9</w:t>
            </w:r>
          </w:p>
        </w:tc>
      </w:tr>
      <w:tr w:rsidR="003F0CBD" w:rsidRPr="004C2946" w14:paraId="42409774" w14:textId="77777777" w:rsidTr="003F0CBD">
        <w:trPr>
          <w:jc w:val="center"/>
        </w:trPr>
        <w:tc>
          <w:tcPr>
            <w:tcW w:w="495" w:type="dxa"/>
          </w:tcPr>
          <w:p w14:paraId="2F868095" w14:textId="77777777" w:rsidR="003F0CBD" w:rsidRPr="004C2946" w:rsidRDefault="003F0CBD" w:rsidP="003F0CBD">
            <w:pPr>
              <w:jc w:val="both"/>
              <w:rPr>
                <w:rFonts w:cs="Arial"/>
                <w:sz w:val="20"/>
                <w:szCs w:val="20"/>
              </w:rPr>
            </w:pPr>
          </w:p>
        </w:tc>
        <w:tc>
          <w:tcPr>
            <w:tcW w:w="606" w:type="dxa"/>
          </w:tcPr>
          <w:p w14:paraId="55FF9457" w14:textId="77777777" w:rsidR="003F0CBD" w:rsidRPr="004C2946" w:rsidRDefault="003F0CBD" w:rsidP="003F0CBD">
            <w:pPr>
              <w:jc w:val="both"/>
              <w:rPr>
                <w:rFonts w:cs="Arial"/>
                <w:sz w:val="20"/>
                <w:szCs w:val="20"/>
              </w:rPr>
            </w:pPr>
          </w:p>
        </w:tc>
        <w:tc>
          <w:tcPr>
            <w:tcW w:w="884" w:type="dxa"/>
          </w:tcPr>
          <w:p w14:paraId="48EAC0FF" w14:textId="77777777" w:rsidR="003F0CBD" w:rsidRPr="004C2946" w:rsidRDefault="003F0CBD" w:rsidP="003F0CBD">
            <w:pPr>
              <w:jc w:val="both"/>
              <w:rPr>
                <w:rFonts w:cs="Arial"/>
                <w:sz w:val="20"/>
                <w:szCs w:val="20"/>
              </w:rPr>
            </w:pPr>
            <w:r>
              <w:rPr>
                <w:rFonts w:cs="Arial"/>
                <w:sz w:val="20"/>
                <w:szCs w:val="20"/>
              </w:rPr>
              <w:t>2.2.5</w:t>
            </w:r>
          </w:p>
        </w:tc>
        <w:tc>
          <w:tcPr>
            <w:tcW w:w="5920" w:type="dxa"/>
          </w:tcPr>
          <w:p w14:paraId="70FAC5FC" w14:textId="77777777" w:rsidR="003F0CBD" w:rsidRPr="004C2946" w:rsidRDefault="003F0CBD" w:rsidP="003F0CBD">
            <w:pPr>
              <w:jc w:val="right"/>
              <w:rPr>
                <w:rFonts w:cs="Arial"/>
                <w:sz w:val="20"/>
                <w:szCs w:val="20"/>
              </w:rPr>
            </w:pPr>
            <w:r>
              <w:rPr>
                <w:rFonts w:cs="Arial"/>
                <w:sz w:val="20"/>
                <w:szCs w:val="20"/>
              </w:rPr>
              <w:t>GNSS-1; GNSS-2; SBAS and GBAS</w:t>
            </w:r>
          </w:p>
        </w:tc>
        <w:tc>
          <w:tcPr>
            <w:tcW w:w="567" w:type="dxa"/>
          </w:tcPr>
          <w:p w14:paraId="5F8A3C19" w14:textId="77777777" w:rsidR="003F0CBD" w:rsidRPr="004C2946" w:rsidRDefault="003F0CBD" w:rsidP="003F0CBD">
            <w:pPr>
              <w:jc w:val="center"/>
              <w:rPr>
                <w:rFonts w:cs="Arial"/>
                <w:sz w:val="20"/>
                <w:szCs w:val="20"/>
              </w:rPr>
            </w:pPr>
            <w:r>
              <w:rPr>
                <w:rFonts w:cs="Arial"/>
                <w:sz w:val="20"/>
                <w:szCs w:val="20"/>
              </w:rPr>
              <w:t>5</w:t>
            </w:r>
          </w:p>
        </w:tc>
        <w:tc>
          <w:tcPr>
            <w:tcW w:w="2126" w:type="dxa"/>
            <w:vMerge/>
          </w:tcPr>
          <w:p w14:paraId="5530661E" w14:textId="77777777" w:rsidR="003F0CBD" w:rsidRDefault="003F0CBD" w:rsidP="003F0CBD">
            <w:pPr>
              <w:jc w:val="both"/>
              <w:rPr>
                <w:rFonts w:cs="Arial"/>
                <w:sz w:val="20"/>
                <w:szCs w:val="20"/>
              </w:rPr>
            </w:pPr>
          </w:p>
        </w:tc>
        <w:tc>
          <w:tcPr>
            <w:tcW w:w="2979" w:type="dxa"/>
            <w:vMerge/>
          </w:tcPr>
          <w:p w14:paraId="3CCA8156" w14:textId="77777777" w:rsidR="003F0CBD" w:rsidRPr="004C2946" w:rsidRDefault="003F0CBD" w:rsidP="003F0CBD">
            <w:pPr>
              <w:jc w:val="both"/>
              <w:rPr>
                <w:rFonts w:cs="Arial"/>
                <w:sz w:val="20"/>
                <w:szCs w:val="20"/>
              </w:rPr>
            </w:pPr>
          </w:p>
        </w:tc>
        <w:tc>
          <w:tcPr>
            <w:tcW w:w="597" w:type="dxa"/>
            <w:vMerge/>
          </w:tcPr>
          <w:p w14:paraId="3FD0A46C" w14:textId="77777777" w:rsidR="003F0CBD" w:rsidRPr="004C2946" w:rsidRDefault="003F0CBD" w:rsidP="003F0CBD">
            <w:pPr>
              <w:jc w:val="both"/>
              <w:rPr>
                <w:rFonts w:cs="Arial"/>
                <w:sz w:val="20"/>
                <w:szCs w:val="20"/>
              </w:rPr>
            </w:pPr>
          </w:p>
        </w:tc>
      </w:tr>
      <w:tr w:rsidR="003F0CBD" w:rsidRPr="004C2946" w14:paraId="2C9A674D" w14:textId="77777777" w:rsidTr="003F0CBD">
        <w:trPr>
          <w:jc w:val="center"/>
        </w:trPr>
        <w:tc>
          <w:tcPr>
            <w:tcW w:w="495" w:type="dxa"/>
          </w:tcPr>
          <w:p w14:paraId="42FF1D46" w14:textId="77777777" w:rsidR="003F0CBD" w:rsidRPr="004C2946" w:rsidRDefault="003F0CBD" w:rsidP="003F0CBD">
            <w:pPr>
              <w:jc w:val="both"/>
              <w:rPr>
                <w:rFonts w:cs="Arial"/>
                <w:sz w:val="20"/>
                <w:szCs w:val="20"/>
              </w:rPr>
            </w:pPr>
          </w:p>
        </w:tc>
        <w:tc>
          <w:tcPr>
            <w:tcW w:w="606" w:type="dxa"/>
          </w:tcPr>
          <w:p w14:paraId="5012E1FE" w14:textId="77777777" w:rsidR="003F0CBD" w:rsidRPr="00297540" w:rsidRDefault="003F0CBD" w:rsidP="003F0CBD">
            <w:pPr>
              <w:jc w:val="both"/>
              <w:rPr>
                <w:rFonts w:cs="Arial"/>
                <w:b/>
                <w:sz w:val="20"/>
                <w:szCs w:val="20"/>
              </w:rPr>
            </w:pPr>
          </w:p>
        </w:tc>
        <w:tc>
          <w:tcPr>
            <w:tcW w:w="884" w:type="dxa"/>
          </w:tcPr>
          <w:p w14:paraId="7F74A5C3" w14:textId="77777777" w:rsidR="003F0CBD" w:rsidRPr="004C2946" w:rsidRDefault="003F0CBD" w:rsidP="003F0CBD">
            <w:pPr>
              <w:jc w:val="both"/>
              <w:rPr>
                <w:rFonts w:cs="Arial"/>
                <w:sz w:val="20"/>
                <w:szCs w:val="20"/>
              </w:rPr>
            </w:pPr>
            <w:r>
              <w:rPr>
                <w:rFonts w:cs="Arial"/>
                <w:sz w:val="20"/>
                <w:szCs w:val="20"/>
              </w:rPr>
              <w:t>2.2.6</w:t>
            </w:r>
          </w:p>
        </w:tc>
        <w:tc>
          <w:tcPr>
            <w:tcW w:w="5920" w:type="dxa"/>
          </w:tcPr>
          <w:p w14:paraId="39081789" w14:textId="77777777" w:rsidR="003F0CBD" w:rsidRPr="004C2946" w:rsidRDefault="003F0CBD" w:rsidP="003F0CBD">
            <w:pPr>
              <w:jc w:val="right"/>
              <w:rPr>
                <w:rFonts w:cs="Arial"/>
                <w:sz w:val="20"/>
                <w:szCs w:val="20"/>
              </w:rPr>
            </w:pPr>
            <w:r>
              <w:rPr>
                <w:rFonts w:cs="Arial"/>
                <w:sz w:val="20"/>
                <w:szCs w:val="20"/>
              </w:rPr>
              <w:t>Terrestrial systems: Differential GPS; Loran-C and e-Loran</w:t>
            </w:r>
          </w:p>
        </w:tc>
        <w:tc>
          <w:tcPr>
            <w:tcW w:w="567" w:type="dxa"/>
          </w:tcPr>
          <w:p w14:paraId="067BB99E" w14:textId="77777777" w:rsidR="003F0CBD" w:rsidRPr="004C2946" w:rsidRDefault="003F0CBD" w:rsidP="003F0CBD">
            <w:pPr>
              <w:jc w:val="center"/>
              <w:rPr>
                <w:rFonts w:cs="Arial"/>
                <w:sz w:val="20"/>
                <w:szCs w:val="20"/>
              </w:rPr>
            </w:pPr>
            <w:r>
              <w:rPr>
                <w:rFonts w:cs="Arial"/>
                <w:sz w:val="20"/>
                <w:szCs w:val="20"/>
              </w:rPr>
              <w:t>4</w:t>
            </w:r>
          </w:p>
        </w:tc>
        <w:tc>
          <w:tcPr>
            <w:tcW w:w="2126" w:type="dxa"/>
            <w:vMerge/>
          </w:tcPr>
          <w:p w14:paraId="538C8384" w14:textId="77777777" w:rsidR="003F0CBD" w:rsidRDefault="003F0CBD" w:rsidP="003F0CBD">
            <w:pPr>
              <w:rPr>
                <w:rFonts w:cs="Arial"/>
                <w:sz w:val="20"/>
                <w:szCs w:val="20"/>
              </w:rPr>
            </w:pPr>
          </w:p>
        </w:tc>
        <w:tc>
          <w:tcPr>
            <w:tcW w:w="2979" w:type="dxa"/>
            <w:vMerge/>
          </w:tcPr>
          <w:p w14:paraId="509E43BB" w14:textId="77777777" w:rsidR="003F0CBD" w:rsidRPr="004C2946" w:rsidRDefault="003F0CBD" w:rsidP="003F0CBD">
            <w:pPr>
              <w:rPr>
                <w:rFonts w:cs="Arial"/>
                <w:sz w:val="20"/>
                <w:szCs w:val="20"/>
              </w:rPr>
            </w:pPr>
          </w:p>
        </w:tc>
        <w:tc>
          <w:tcPr>
            <w:tcW w:w="597" w:type="dxa"/>
            <w:vMerge/>
          </w:tcPr>
          <w:p w14:paraId="62994289" w14:textId="77777777" w:rsidR="003F0CBD" w:rsidRPr="004C2946" w:rsidRDefault="003F0CBD" w:rsidP="003F0CBD">
            <w:pPr>
              <w:jc w:val="center"/>
              <w:rPr>
                <w:rFonts w:cs="Arial"/>
                <w:sz w:val="20"/>
                <w:szCs w:val="20"/>
              </w:rPr>
            </w:pPr>
          </w:p>
        </w:tc>
      </w:tr>
      <w:tr w:rsidR="003F0CBD" w:rsidRPr="004C2946" w14:paraId="59F8C24F" w14:textId="77777777" w:rsidTr="003F0CBD">
        <w:trPr>
          <w:jc w:val="center"/>
        </w:trPr>
        <w:tc>
          <w:tcPr>
            <w:tcW w:w="495" w:type="dxa"/>
          </w:tcPr>
          <w:p w14:paraId="3A79AD2B" w14:textId="77777777" w:rsidR="003F0CBD" w:rsidRPr="004C2946" w:rsidRDefault="003F0CBD" w:rsidP="003F0CBD">
            <w:pPr>
              <w:jc w:val="both"/>
              <w:rPr>
                <w:rFonts w:cs="Arial"/>
                <w:sz w:val="20"/>
                <w:szCs w:val="20"/>
              </w:rPr>
            </w:pPr>
          </w:p>
        </w:tc>
        <w:tc>
          <w:tcPr>
            <w:tcW w:w="606" w:type="dxa"/>
          </w:tcPr>
          <w:p w14:paraId="68F52D4D" w14:textId="77777777" w:rsidR="003F0CBD" w:rsidRPr="00297540" w:rsidRDefault="003F0CBD" w:rsidP="003F0CBD">
            <w:pPr>
              <w:jc w:val="both"/>
              <w:rPr>
                <w:rFonts w:cs="Arial"/>
                <w:b/>
                <w:sz w:val="20"/>
                <w:szCs w:val="20"/>
              </w:rPr>
            </w:pPr>
            <w:r>
              <w:rPr>
                <w:rFonts w:cs="Arial"/>
                <w:b/>
                <w:sz w:val="20"/>
                <w:szCs w:val="20"/>
              </w:rPr>
              <w:t>2.3</w:t>
            </w:r>
          </w:p>
        </w:tc>
        <w:tc>
          <w:tcPr>
            <w:tcW w:w="884" w:type="dxa"/>
            <w:shd w:val="clear" w:color="auto" w:fill="D9D9D9" w:themeFill="background1" w:themeFillShade="D9"/>
          </w:tcPr>
          <w:p w14:paraId="20D7C548" w14:textId="77777777" w:rsidR="003F0CBD" w:rsidRDefault="003F0CBD" w:rsidP="003F0CBD">
            <w:pPr>
              <w:jc w:val="both"/>
              <w:rPr>
                <w:rFonts w:cs="Arial"/>
                <w:sz w:val="20"/>
                <w:szCs w:val="20"/>
              </w:rPr>
            </w:pPr>
          </w:p>
        </w:tc>
        <w:tc>
          <w:tcPr>
            <w:tcW w:w="5920" w:type="dxa"/>
          </w:tcPr>
          <w:p w14:paraId="10B81AA0" w14:textId="77777777" w:rsidR="003F0CBD" w:rsidRPr="00627424" w:rsidRDefault="003F0CBD" w:rsidP="003F0CBD">
            <w:pPr>
              <w:rPr>
                <w:rFonts w:cs="Arial"/>
                <w:b/>
                <w:sz w:val="20"/>
                <w:szCs w:val="20"/>
              </w:rPr>
            </w:pPr>
            <w:r>
              <w:rPr>
                <w:rFonts w:cs="Arial"/>
                <w:b/>
                <w:sz w:val="20"/>
                <w:szCs w:val="20"/>
              </w:rPr>
              <w:t>AIS; Racons and Traffic Monitoring</w:t>
            </w:r>
          </w:p>
        </w:tc>
        <w:tc>
          <w:tcPr>
            <w:tcW w:w="567" w:type="dxa"/>
            <w:shd w:val="clear" w:color="auto" w:fill="D9D9D9" w:themeFill="background1" w:themeFillShade="D9"/>
          </w:tcPr>
          <w:p w14:paraId="01E219D6" w14:textId="77777777" w:rsidR="003F0CBD" w:rsidRDefault="003F0CBD" w:rsidP="003F0CBD">
            <w:pPr>
              <w:jc w:val="center"/>
              <w:rPr>
                <w:rFonts w:cs="Arial"/>
                <w:sz w:val="20"/>
                <w:szCs w:val="20"/>
              </w:rPr>
            </w:pPr>
          </w:p>
        </w:tc>
        <w:tc>
          <w:tcPr>
            <w:tcW w:w="2126" w:type="dxa"/>
            <w:vMerge/>
            <w:shd w:val="clear" w:color="auto" w:fill="D9D9D9" w:themeFill="background1" w:themeFillShade="D9"/>
          </w:tcPr>
          <w:p w14:paraId="5A05D293" w14:textId="77777777" w:rsidR="003F0CBD" w:rsidRDefault="003F0CBD" w:rsidP="003F0CBD">
            <w:pPr>
              <w:rPr>
                <w:rFonts w:cs="Arial"/>
                <w:sz w:val="20"/>
                <w:szCs w:val="20"/>
              </w:rPr>
            </w:pPr>
          </w:p>
        </w:tc>
        <w:tc>
          <w:tcPr>
            <w:tcW w:w="2979" w:type="dxa"/>
            <w:shd w:val="clear" w:color="auto" w:fill="D9D9D9" w:themeFill="background1" w:themeFillShade="D9"/>
          </w:tcPr>
          <w:p w14:paraId="2C6C3536" w14:textId="77777777" w:rsidR="003F0CBD" w:rsidRPr="004C2946" w:rsidRDefault="003F0CBD" w:rsidP="003F0CBD">
            <w:pPr>
              <w:rPr>
                <w:rFonts w:cs="Arial"/>
                <w:sz w:val="20"/>
                <w:szCs w:val="20"/>
              </w:rPr>
            </w:pPr>
          </w:p>
        </w:tc>
        <w:tc>
          <w:tcPr>
            <w:tcW w:w="597" w:type="dxa"/>
            <w:shd w:val="clear" w:color="auto" w:fill="D9D9D9" w:themeFill="background1" w:themeFillShade="D9"/>
          </w:tcPr>
          <w:p w14:paraId="4E4220FF" w14:textId="77777777" w:rsidR="003F0CBD" w:rsidRPr="004C2946" w:rsidRDefault="003F0CBD" w:rsidP="003F0CBD">
            <w:pPr>
              <w:jc w:val="center"/>
              <w:rPr>
                <w:rFonts w:cs="Arial"/>
                <w:sz w:val="20"/>
                <w:szCs w:val="20"/>
              </w:rPr>
            </w:pPr>
          </w:p>
        </w:tc>
      </w:tr>
      <w:tr w:rsidR="003F0CBD" w:rsidRPr="004C2946" w14:paraId="114EDC7F" w14:textId="77777777" w:rsidTr="003F0CBD">
        <w:trPr>
          <w:jc w:val="center"/>
        </w:trPr>
        <w:tc>
          <w:tcPr>
            <w:tcW w:w="495" w:type="dxa"/>
          </w:tcPr>
          <w:p w14:paraId="37432B37" w14:textId="77777777" w:rsidR="003F0CBD" w:rsidRPr="004C2946" w:rsidRDefault="003F0CBD" w:rsidP="003F0CBD">
            <w:pPr>
              <w:jc w:val="both"/>
              <w:rPr>
                <w:rFonts w:cs="Arial"/>
                <w:sz w:val="20"/>
                <w:szCs w:val="20"/>
              </w:rPr>
            </w:pPr>
          </w:p>
        </w:tc>
        <w:tc>
          <w:tcPr>
            <w:tcW w:w="606" w:type="dxa"/>
          </w:tcPr>
          <w:p w14:paraId="26DDA0A5" w14:textId="77777777" w:rsidR="003F0CBD" w:rsidRPr="00297540" w:rsidRDefault="003F0CBD" w:rsidP="003F0CBD">
            <w:pPr>
              <w:jc w:val="both"/>
              <w:rPr>
                <w:rFonts w:cs="Arial"/>
                <w:b/>
                <w:sz w:val="20"/>
                <w:szCs w:val="20"/>
              </w:rPr>
            </w:pPr>
          </w:p>
        </w:tc>
        <w:tc>
          <w:tcPr>
            <w:tcW w:w="884" w:type="dxa"/>
          </w:tcPr>
          <w:p w14:paraId="1F688E3E" w14:textId="77777777" w:rsidR="003F0CBD" w:rsidRDefault="003F0CBD" w:rsidP="003F0CBD">
            <w:pPr>
              <w:jc w:val="both"/>
              <w:rPr>
                <w:rFonts w:cs="Arial"/>
                <w:sz w:val="20"/>
                <w:szCs w:val="20"/>
              </w:rPr>
            </w:pPr>
            <w:r>
              <w:rPr>
                <w:rFonts w:cs="Arial"/>
                <w:sz w:val="20"/>
                <w:szCs w:val="20"/>
              </w:rPr>
              <w:t>2.3.1</w:t>
            </w:r>
          </w:p>
        </w:tc>
        <w:tc>
          <w:tcPr>
            <w:tcW w:w="5920" w:type="dxa"/>
          </w:tcPr>
          <w:p w14:paraId="0925B220" w14:textId="77777777" w:rsidR="003F0CBD" w:rsidRDefault="003F0CBD" w:rsidP="003F0CBD">
            <w:pPr>
              <w:jc w:val="right"/>
              <w:rPr>
                <w:rFonts w:cs="Arial"/>
                <w:sz w:val="20"/>
                <w:szCs w:val="20"/>
              </w:rPr>
            </w:pPr>
            <w:r>
              <w:rPr>
                <w:rFonts w:cs="Arial"/>
                <w:sz w:val="20"/>
                <w:szCs w:val="20"/>
              </w:rPr>
              <w:t>New Technology Radars and effect of Racons</w:t>
            </w:r>
          </w:p>
        </w:tc>
        <w:tc>
          <w:tcPr>
            <w:tcW w:w="567" w:type="dxa"/>
            <w:vMerge w:val="restart"/>
          </w:tcPr>
          <w:p w14:paraId="062F21B0" w14:textId="77777777" w:rsidR="003F0CBD" w:rsidRDefault="003F0CBD" w:rsidP="003F0CBD">
            <w:pPr>
              <w:jc w:val="center"/>
              <w:rPr>
                <w:rFonts w:cs="Arial"/>
                <w:sz w:val="20"/>
                <w:szCs w:val="20"/>
              </w:rPr>
            </w:pPr>
            <w:r>
              <w:rPr>
                <w:rFonts w:cs="Arial"/>
                <w:sz w:val="20"/>
                <w:szCs w:val="20"/>
              </w:rPr>
              <w:t>4</w:t>
            </w:r>
          </w:p>
        </w:tc>
        <w:tc>
          <w:tcPr>
            <w:tcW w:w="2126" w:type="dxa"/>
            <w:vMerge/>
          </w:tcPr>
          <w:p w14:paraId="592C08EB" w14:textId="77777777" w:rsidR="003F0CBD" w:rsidRDefault="003F0CBD" w:rsidP="003F0CBD">
            <w:pPr>
              <w:rPr>
                <w:rFonts w:cs="Arial"/>
                <w:sz w:val="20"/>
                <w:szCs w:val="20"/>
              </w:rPr>
            </w:pPr>
          </w:p>
        </w:tc>
        <w:tc>
          <w:tcPr>
            <w:tcW w:w="2979" w:type="dxa"/>
            <w:vMerge w:val="restart"/>
          </w:tcPr>
          <w:p w14:paraId="095F111E" w14:textId="77777777" w:rsidR="003F0CBD" w:rsidRDefault="003F0CBD" w:rsidP="003F0CBD">
            <w:pPr>
              <w:rPr>
                <w:rFonts w:cs="Arial"/>
                <w:sz w:val="20"/>
                <w:szCs w:val="20"/>
              </w:rPr>
            </w:pPr>
            <w:r>
              <w:rPr>
                <w:rFonts w:cs="Arial"/>
                <w:sz w:val="20"/>
                <w:szCs w:val="20"/>
              </w:rPr>
              <w:t>NAVGUIDE Chapter 4</w:t>
            </w:r>
          </w:p>
          <w:p w14:paraId="1F205509" w14:textId="77777777" w:rsidR="003F0CBD" w:rsidRDefault="003F0CBD" w:rsidP="003F0CBD">
            <w:pPr>
              <w:rPr>
                <w:rFonts w:cs="Arial"/>
                <w:sz w:val="20"/>
                <w:szCs w:val="20"/>
              </w:rPr>
            </w:pPr>
            <w:r>
              <w:rPr>
                <w:rFonts w:cs="Arial"/>
                <w:sz w:val="20"/>
                <w:szCs w:val="20"/>
              </w:rPr>
              <w:t>Rec A-126; R-101; O-113</w:t>
            </w:r>
          </w:p>
          <w:p w14:paraId="366B0965" w14:textId="77777777" w:rsidR="003F0CBD" w:rsidRPr="004C2946" w:rsidRDefault="003F0CBD" w:rsidP="003F0CBD">
            <w:pPr>
              <w:rPr>
                <w:rFonts w:cs="Arial"/>
                <w:sz w:val="20"/>
                <w:szCs w:val="20"/>
              </w:rPr>
            </w:pPr>
            <w:r>
              <w:rPr>
                <w:rFonts w:cs="Arial"/>
                <w:sz w:val="20"/>
                <w:szCs w:val="20"/>
              </w:rPr>
              <w:t>GL 1010; 1028; 1029; 1062; 1081</w:t>
            </w:r>
          </w:p>
        </w:tc>
        <w:tc>
          <w:tcPr>
            <w:tcW w:w="597" w:type="dxa"/>
            <w:vMerge w:val="restart"/>
          </w:tcPr>
          <w:p w14:paraId="43543A56" w14:textId="77777777" w:rsidR="003F0CBD" w:rsidRPr="004C2946" w:rsidRDefault="003F0CBD" w:rsidP="003F0CBD">
            <w:pPr>
              <w:jc w:val="center"/>
              <w:rPr>
                <w:rFonts w:cs="Arial"/>
                <w:sz w:val="20"/>
                <w:szCs w:val="20"/>
              </w:rPr>
            </w:pPr>
            <w:r>
              <w:rPr>
                <w:rFonts w:cs="Arial"/>
                <w:sz w:val="20"/>
                <w:szCs w:val="20"/>
              </w:rPr>
              <w:t>10</w:t>
            </w:r>
          </w:p>
        </w:tc>
      </w:tr>
      <w:tr w:rsidR="003F0CBD" w:rsidRPr="004C2946" w14:paraId="53779D1F" w14:textId="77777777" w:rsidTr="003F0CBD">
        <w:trPr>
          <w:jc w:val="center"/>
        </w:trPr>
        <w:tc>
          <w:tcPr>
            <w:tcW w:w="495" w:type="dxa"/>
          </w:tcPr>
          <w:p w14:paraId="196DB327" w14:textId="77777777" w:rsidR="003F0CBD" w:rsidRPr="004C2946" w:rsidRDefault="003F0CBD" w:rsidP="003F0CBD">
            <w:pPr>
              <w:jc w:val="both"/>
              <w:rPr>
                <w:rFonts w:cs="Arial"/>
                <w:sz w:val="20"/>
                <w:szCs w:val="20"/>
              </w:rPr>
            </w:pPr>
          </w:p>
        </w:tc>
        <w:tc>
          <w:tcPr>
            <w:tcW w:w="606" w:type="dxa"/>
          </w:tcPr>
          <w:p w14:paraId="207EAFCB" w14:textId="77777777" w:rsidR="003F0CBD" w:rsidRPr="00297540" w:rsidRDefault="003F0CBD" w:rsidP="003F0CBD">
            <w:pPr>
              <w:jc w:val="both"/>
              <w:rPr>
                <w:rFonts w:cs="Arial"/>
                <w:b/>
                <w:sz w:val="20"/>
                <w:szCs w:val="20"/>
              </w:rPr>
            </w:pPr>
          </w:p>
        </w:tc>
        <w:tc>
          <w:tcPr>
            <w:tcW w:w="884" w:type="dxa"/>
          </w:tcPr>
          <w:p w14:paraId="372AC34E" w14:textId="77777777" w:rsidR="003F0CBD" w:rsidRDefault="003F0CBD" w:rsidP="003F0CBD">
            <w:pPr>
              <w:jc w:val="both"/>
              <w:rPr>
                <w:rFonts w:cs="Arial"/>
                <w:sz w:val="20"/>
                <w:szCs w:val="20"/>
              </w:rPr>
            </w:pPr>
            <w:r>
              <w:rPr>
                <w:rFonts w:cs="Arial"/>
                <w:sz w:val="20"/>
                <w:szCs w:val="20"/>
              </w:rPr>
              <w:t>2.3.2</w:t>
            </w:r>
          </w:p>
        </w:tc>
        <w:tc>
          <w:tcPr>
            <w:tcW w:w="5920" w:type="dxa"/>
          </w:tcPr>
          <w:p w14:paraId="7E9368E4" w14:textId="77777777" w:rsidR="003F0CBD" w:rsidRDefault="003F0CBD" w:rsidP="003F0CBD">
            <w:pPr>
              <w:jc w:val="right"/>
              <w:rPr>
                <w:rFonts w:cs="Arial"/>
                <w:sz w:val="20"/>
                <w:szCs w:val="20"/>
              </w:rPr>
            </w:pPr>
            <w:r>
              <w:rPr>
                <w:rFonts w:cs="Arial"/>
                <w:sz w:val="20"/>
                <w:szCs w:val="20"/>
              </w:rPr>
              <w:t>AIS as a complement or replacement for Racons</w:t>
            </w:r>
          </w:p>
        </w:tc>
        <w:tc>
          <w:tcPr>
            <w:tcW w:w="567" w:type="dxa"/>
            <w:vMerge/>
          </w:tcPr>
          <w:p w14:paraId="782BDFB2" w14:textId="77777777" w:rsidR="003F0CBD" w:rsidRDefault="003F0CBD" w:rsidP="003F0CBD">
            <w:pPr>
              <w:jc w:val="center"/>
              <w:rPr>
                <w:rFonts w:cs="Arial"/>
                <w:sz w:val="20"/>
                <w:szCs w:val="20"/>
              </w:rPr>
            </w:pPr>
          </w:p>
        </w:tc>
        <w:tc>
          <w:tcPr>
            <w:tcW w:w="2126" w:type="dxa"/>
            <w:vMerge/>
          </w:tcPr>
          <w:p w14:paraId="4631AD05" w14:textId="77777777" w:rsidR="003F0CBD" w:rsidRDefault="003F0CBD" w:rsidP="003F0CBD">
            <w:pPr>
              <w:rPr>
                <w:rFonts w:cs="Arial"/>
                <w:sz w:val="20"/>
                <w:szCs w:val="20"/>
              </w:rPr>
            </w:pPr>
          </w:p>
        </w:tc>
        <w:tc>
          <w:tcPr>
            <w:tcW w:w="2979" w:type="dxa"/>
            <w:vMerge/>
          </w:tcPr>
          <w:p w14:paraId="7AC76E4E" w14:textId="77777777" w:rsidR="003F0CBD" w:rsidRPr="004C2946" w:rsidRDefault="003F0CBD" w:rsidP="003F0CBD">
            <w:pPr>
              <w:rPr>
                <w:rFonts w:cs="Arial"/>
                <w:sz w:val="20"/>
                <w:szCs w:val="20"/>
              </w:rPr>
            </w:pPr>
          </w:p>
        </w:tc>
        <w:tc>
          <w:tcPr>
            <w:tcW w:w="597" w:type="dxa"/>
            <w:vMerge/>
          </w:tcPr>
          <w:p w14:paraId="4FDFB034" w14:textId="77777777" w:rsidR="003F0CBD" w:rsidRPr="004C2946" w:rsidRDefault="003F0CBD" w:rsidP="003F0CBD">
            <w:pPr>
              <w:jc w:val="center"/>
              <w:rPr>
                <w:rFonts w:cs="Arial"/>
                <w:sz w:val="20"/>
                <w:szCs w:val="20"/>
              </w:rPr>
            </w:pPr>
          </w:p>
        </w:tc>
      </w:tr>
      <w:tr w:rsidR="003F0CBD" w:rsidRPr="004C2946" w14:paraId="3D5BBD39" w14:textId="77777777" w:rsidTr="003F0CBD">
        <w:trPr>
          <w:jc w:val="center"/>
        </w:trPr>
        <w:tc>
          <w:tcPr>
            <w:tcW w:w="495" w:type="dxa"/>
          </w:tcPr>
          <w:p w14:paraId="2ED38D1F" w14:textId="77777777" w:rsidR="003F0CBD" w:rsidRPr="004C2946" w:rsidRDefault="003F0CBD" w:rsidP="003F0CBD">
            <w:pPr>
              <w:jc w:val="both"/>
              <w:rPr>
                <w:rFonts w:cs="Arial"/>
                <w:sz w:val="20"/>
                <w:szCs w:val="20"/>
              </w:rPr>
            </w:pPr>
          </w:p>
        </w:tc>
        <w:tc>
          <w:tcPr>
            <w:tcW w:w="606" w:type="dxa"/>
          </w:tcPr>
          <w:p w14:paraId="04D9B675" w14:textId="77777777" w:rsidR="003F0CBD" w:rsidRPr="00297540" w:rsidRDefault="003F0CBD" w:rsidP="003F0CBD">
            <w:pPr>
              <w:jc w:val="both"/>
              <w:rPr>
                <w:rFonts w:cs="Arial"/>
                <w:b/>
                <w:sz w:val="20"/>
                <w:szCs w:val="20"/>
              </w:rPr>
            </w:pPr>
          </w:p>
        </w:tc>
        <w:tc>
          <w:tcPr>
            <w:tcW w:w="884" w:type="dxa"/>
          </w:tcPr>
          <w:p w14:paraId="2F3951F7" w14:textId="77777777" w:rsidR="003F0CBD" w:rsidRDefault="003F0CBD" w:rsidP="003F0CBD">
            <w:pPr>
              <w:jc w:val="both"/>
              <w:rPr>
                <w:rFonts w:cs="Arial"/>
                <w:sz w:val="20"/>
                <w:szCs w:val="20"/>
              </w:rPr>
            </w:pPr>
            <w:r>
              <w:rPr>
                <w:rFonts w:cs="Arial"/>
                <w:sz w:val="20"/>
                <w:szCs w:val="20"/>
              </w:rPr>
              <w:t>2.3.3</w:t>
            </w:r>
          </w:p>
        </w:tc>
        <w:tc>
          <w:tcPr>
            <w:tcW w:w="5920" w:type="dxa"/>
          </w:tcPr>
          <w:p w14:paraId="450A31B1" w14:textId="77777777" w:rsidR="003F0CBD" w:rsidRDefault="003F0CBD" w:rsidP="003F0CBD">
            <w:pPr>
              <w:jc w:val="right"/>
              <w:rPr>
                <w:rFonts w:cs="Arial"/>
                <w:sz w:val="20"/>
                <w:szCs w:val="20"/>
              </w:rPr>
            </w:pPr>
            <w:r>
              <w:rPr>
                <w:rFonts w:cs="Arial"/>
                <w:sz w:val="20"/>
                <w:szCs w:val="20"/>
              </w:rPr>
              <w:t>Regional and global traffic monitoring</w:t>
            </w:r>
          </w:p>
        </w:tc>
        <w:tc>
          <w:tcPr>
            <w:tcW w:w="567" w:type="dxa"/>
          </w:tcPr>
          <w:p w14:paraId="33213FA6" w14:textId="77777777" w:rsidR="003F0CBD" w:rsidRDefault="003F0CBD" w:rsidP="003F0CBD">
            <w:pPr>
              <w:jc w:val="center"/>
              <w:rPr>
                <w:rFonts w:cs="Arial"/>
                <w:sz w:val="20"/>
                <w:szCs w:val="20"/>
              </w:rPr>
            </w:pPr>
            <w:r>
              <w:rPr>
                <w:rFonts w:cs="Arial"/>
                <w:sz w:val="20"/>
                <w:szCs w:val="20"/>
              </w:rPr>
              <w:t>5</w:t>
            </w:r>
          </w:p>
        </w:tc>
        <w:tc>
          <w:tcPr>
            <w:tcW w:w="2126" w:type="dxa"/>
            <w:vMerge/>
          </w:tcPr>
          <w:p w14:paraId="1D938FCF" w14:textId="77777777" w:rsidR="003F0CBD" w:rsidRDefault="003F0CBD" w:rsidP="003F0CBD">
            <w:pPr>
              <w:rPr>
                <w:rFonts w:cs="Arial"/>
                <w:sz w:val="20"/>
                <w:szCs w:val="20"/>
              </w:rPr>
            </w:pPr>
          </w:p>
        </w:tc>
        <w:tc>
          <w:tcPr>
            <w:tcW w:w="2979" w:type="dxa"/>
            <w:vMerge w:val="restart"/>
          </w:tcPr>
          <w:p w14:paraId="4100BD22" w14:textId="77777777" w:rsidR="003F0CBD" w:rsidRDefault="003F0CBD" w:rsidP="003F0CBD">
            <w:pPr>
              <w:rPr>
                <w:rFonts w:cs="Arial"/>
                <w:sz w:val="20"/>
                <w:szCs w:val="20"/>
              </w:rPr>
            </w:pPr>
            <w:r>
              <w:rPr>
                <w:rFonts w:cs="Arial"/>
                <w:sz w:val="20"/>
                <w:szCs w:val="20"/>
              </w:rPr>
              <w:t>Rec A123; A-124; E-142</w:t>
            </w:r>
          </w:p>
          <w:p w14:paraId="54649F63" w14:textId="77777777" w:rsidR="003F0CBD" w:rsidRPr="004C2946" w:rsidRDefault="003F0CBD" w:rsidP="003F0CBD">
            <w:pPr>
              <w:rPr>
                <w:rFonts w:cs="Arial"/>
                <w:sz w:val="20"/>
                <w:szCs w:val="20"/>
              </w:rPr>
            </w:pPr>
            <w:r>
              <w:rPr>
                <w:rFonts w:cs="Arial"/>
                <w:sz w:val="20"/>
                <w:szCs w:val="20"/>
              </w:rPr>
              <w:t xml:space="preserve">GL 1026; 1050; 1056; 1071; 1068;  </w:t>
            </w:r>
          </w:p>
        </w:tc>
        <w:tc>
          <w:tcPr>
            <w:tcW w:w="597" w:type="dxa"/>
            <w:vMerge w:val="restart"/>
          </w:tcPr>
          <w:p w14:paraId="3343713B" w14:textId="77777777" w:rsidR="003F0CBD" w:rsidRPr="004C2946" w:rsidRDefault="003F0CBD" w:rsidP="003F0CBD">
            <w:pPr>
              <w:jc w:val="center"/>
              <w:rPr>
                <w:rFonts w:cs="Arial"/>
                <w:sz w:val="20"/>
                <w:szCs w:val="20"/>
              </w:rPr>
            </w:pPr>
            <w:r>
              <w:rPr>
                <w:rFonts w:cs="Arial"/>
                <w:sz w:val="20"/>
                <w:szCs w:val="20"/>
              </w:rPr>
              <w:t>11</w:t>
            </w:r>
          </w:p>
        </w:tc>
      </w:tr>
      <w:tr w:rsidR="003F0CBD" w:rsidRPr="004C2946" w14:paraId="1E609E47" w14:textId="77777777" w:rsidTr="003F0CBD">
        <w:trPr>
          <w:jc w:val="center"/>
        </w:trPr>
        <w:tc>
          <w:tcPr>
            <w:tcW w:w="495" w:type="dxa"/>
          </w:tcPr>
          <w:p w14:paraId="037716EB" w14:textId="77777777" w:rsidR="003F0CBD" w:rsidRPr="004C2946" w:rsidRDefault="003F0CBD" w:rsidP="003F0CBD">
            <w:pPr>
              <w:jc w:val="both"/>
              <w:rPr>
                <w:rFonts w:cs="Arial"/>
                <w:sz w:val="20"/>
                <w:szCs w:val="20"/>
              </w:rPr>
            </w:pPr>
          </w:p>
        </w:tc>
        <w:tc>
          <w:tcPr>
            <w:tcW w:w="606" w:type="dxa"/>
          </w:tcPr>
          <w:p w14:paraId="0AB6D55E" w14:textId="77777777" w:rsidR="003F0CBD" w:rsidRPr="00297540" w:rsidRDefault="003F0CBD" w:rsidP="003F0CBD">
            <w:pPr>
              <w:jc w:val="both"/>
              <w:rPr>
                <w:rFonts w:cs="Arial"/>
                <w:b/>
                <w:sz w:val="20"/>
                <w:szCs w:val="20"/>
              </w:rPr>
            </w:pPr>
          </w:p>
        </w:tc>
        <w:tc>
          <w:tcPr>
            <w:tcW w:w="884" w:type="dxa"/>
          </w:tcPr>
          <w:p w14:paraId="23244021" w14:textId="77777777" w:rsidR="003F0CBD" w:rsidRDefault="003F0CBD" w:rsidP="003F0CBD">
            <w:pPr>
              <w:jc w:val="both"/>
              <w:rPr>
                <w:rFonts w:cs="Arial"/>
                <w:sz w:val="20"/>
                <w:szCs w:val="20"/>
              </w:rPr>
            </w:pPr>
            <w:r>
              <w:rPr>
                <w:rFonts w:cs="Arial"/>
                <w:sz w:val="20"/>
                <w:szCs w:val="20"/>
              </w:rPr>
              <w:t>2.3.4</w:t>
            </w:r>
          </w:p>
        </w:tc>
        <w:tc>
          <w:tcPr>
            <w:tcW w:w="5920" w:type="dxa"/>
          </w:tcPr>
          <w:p w14:paraId="40BD08AE" w14:textId="77777777" w:rsidR="003F0CBD" w:rsidRPr="00657B12" w:rsidRDefault="003F0CBD" w:rsidP="003F0CBD">
            <w:pPr>
              <w:tabs>
                <w:tab w:val="left" w:pos="567"/>
                <w:tab w:val="right" w:pos="9639"/>
              </w:tabs>
              <w:spacing w:before="120"/>
              <w:ind w:left="567" w:right="142" w:hanging="567"/>
              <w:jc w:val="right"/>
              <w:rPr>
                <w:rFonts w:cs="Arial"/>
                <w:sz w:val="20"/>
                <w:szCs w:val="20"/>
                <w:lang w:val="fr-FR"/>
              </w:rPr>
            </w:pPr>
            <w:r w:rsidRPr="00657B12">
              <w:rPr>
                <w:rFonts w:cs="Arial"/>
                <w:sz w:val="20"/>
                <w:szCs w:val="20"/>
                <w:lang w:val="fr-FR"/>
              </w:rPr>
              <w:t>IALA-Net; satellite AIS and LRIT</w:t>
            </w:r>
          </w:p>
        </w:tc>
        <w:tc>
          <w:tcPr>
            <w:tcW w:w="567" w:type="dxa"/>
          </w:tcPr>
          <w:p w14:paraId="2F02DB1F" w14:textId="77777777" w:rsidR="003F0CBD" w:rsidRDefault="003F0CBD" w:rsidP="003F0CBD">
            <w:pPr>
              <w:jc w:val="center"/>
              <w:rPr>
                <w:rFonts w:cs="Arial"/>
                <w:sz w:val="20"/>
                <w:szCs w:val="20"/>
              </w:rPr>
            </w:pPr>
            <w:r>
              <w:rPr>
                <w:rFonts w:cs="Arial"/>
                <w:sz w:val="20"/>
                <w:szCs w:val="20"/>
              </w:rPr>
              <w:t>4</w:t>
            </w:r>
          </w:p>
        </w:tc>
        <w:tc>
          <w:tcPr>
            <w:tcW w:w="2126" w:type="dxa"/>
            <w:vMerge/>
          </w:tcPr>
          <w:p w14:paraId="1B9CFAEC" w14:textId="77777777" w:rsidR="003F0CBD" w:rsidRDefault="003F0CBD" w:rsidP="003F0CBD">
            <w:pPr>
              <w:rPr>
                <w:rFonts w:cs="Arial"/>
                <w:sz w:val="20"/>
                <w:szCs w:val="20"/>
              </w:rPr>
            </w:pPr>
          </w:p>
        </w:tc>
        <w:tc>
          <w:tcPr>
            <w:tcW w:w="2979" w:type="dxa"/>
            <w:vMerge/>
          </w:tcPr>
          <w:p w14:paraId="7052EE39" w14:textId="77777777" w:rsidR="003F0CBD" w:rsidRPr="004C2946" w:rsidRDefault="003F0CBD" w:rsidP="003F0CBD">
            <w:pPr>
              <w:rPr>
                <w:rFonts w:cs="Arial"/>
                <w:sz w:val="20"/>
                <w:szCs w:val="20"/>
              </w:rPr>
            </w:pPr>
          </w:p>
        </w:tc>
        <w:tc>
          <w:tcPr>
            <w:tcW w:w="597" w:type="dxa"/>
            <w:vMerge/>
          </w:tcPr>
          <w:p w14:paraId="3889ED47" w14:textId="77777777" w:rsidR="003F0CBD" w:rsidRPr="004C2946" w:rsidRDefault="003F0CBD" w:rsidP="003F0CBD">
            <w:pPr>
              <w:jc w:val="center"/>
              <w:rPr>
                <w:rFonts w:cs="Arial"/>
                <w:sz w:val="20"/>
                <w:szCs w:val="20"/>
              </w:rPr>
            </w:pPr>
          </w:p>
        </w:tc>
      </w:tr>
      <w:tr w:rsidR="003F0CBD" w:rsidRPr="004C2946" w14:paraId="74E04491" w14:textId="77777777" w:rsidTr="003F0CBD">
        <w:trPr>
          <w:jc w:val="center"/>
        </w:trPr>
        <w:tc>
          <w:tcPr>
            <w:tcW w:w="495" w:type="dxa"/>
          </w:tcPr>
          <w:p w14:paraId="7BA4C954" w14:textId="77777777" w:rsidR="003F0CBD" w:rsidRPr="004C2946" w:rsidRDefault="003F0CBD" w:rsidP="003F0CBD">
            <w:pPr>
              <w:jc w:val="both"/>
              <w:rPr>
                <w:rFonts w:cs="Arial"/>
                <w:sz w:val="20"/>
                <w:szCs w:val="20"/>
              </w:rPr>
            </w:pPr>
          </w:p>
        </w:tc>
        <w:tc>
          <w:tcPr>
            <w:tcW w:w="606" w:type="dxa"/>
          </w:tcPr>
          <w:p w14:paraId="7BCC9CEA" w14:textId="77777777" w:rsidR="003F0CBD" w:rsidRPr="00297540" w:rsidRDefault="003F0CBD" w:rsidP="003F0CBD">
            <w:pPr>
              <w:jc w:val="both"/>
              <w:rPr>
                <w:rFonts w:cs="Arial"/>
                <w:b/>
                <w:sz w:val="20"/>
                <w:szCs w:val="20"/>
              </w:rPr>
            </w:pPr>
          </w:p>
        </w:tc>
        <w:tc>
          <w:tcPr>
            <w:tcW w:w="884" w:type="dxa"/>
          </w:tcPr>
          <w:p w14:paraId="73ACB185" w14:textId="77777777" w:rsidR="003F0CBD" w:rsidRDefault="003F0CBD" w:rsidP="003F0CBD">
            <w:pPr>
              <w:jc w:val="both"/>
              <w:rPr>
                <w:rFonts w:cs="Arial"/>
                <w:sz w:val="20"/>
                <w:szCs w:val="20"/>
              </w:rPr>
            </w:pPr>
            <w:r>
              <w:rPr>
                <w:rFonts w:cs="Arial"/>
                <w:sz w:val="20"/>
                <w:szCs w:val="20"/>
              </w:rPr>
              <w:t>2.3.5</w:t>
            </w:r>
          </w:p>
        </w:tc>
        <w:tc>
          <w:tcPr>
            <w:tcW w:w="5920" w:type="dxa"/>
          </w:tcPr>
          <w:p w14:paraId="4323268A" w14:textId="77777777" w:rsidR="003F0CBD" w:rsidRDefault="003F0CBD" w:rsidP="003F0CBD">
            <w:pPr>
              <w:jc w:val="right"/>
              <w:rPr>
                <w:rFonts w:cs="Arial"/>
                <w:sz w:val="20"/>
                <w:szCs w:val="20"/>
              </w:rPr>
            </w:pPr>
            <w:r>
              <w:rPr>
                <w:rFonts w:cs="Arial"/>
                <w:sz w:val="20"/>
                <w:szCs w:val="20"/>
              </w:rPr>
              <w:t>VTS; Maritime Operational Services; VTMIS; Traffic Routeing and Maritime Domain Awareness</w:t>
            </w:r>
          </w:p>
        </w:tc>
        <w:tc>
          <w:tcPr>
            <w:tcW w:w="567" w:type="dxa"/>
          </w:tcPr>
          <w:p w14:paraId="368A5346" w14:textId="77777777" w:rsidR="003F0CBD" w:rsidRDefault="003F0CBD" w:rsidP="003F0CBD">
            <w:pPr>
              <w:jc w:val="center"/>
              <w:rPr>
                <w:rFonts w:cs="Arial"/>
                <w:sz w:val="20"/>
                <w:szCs w:val="20"/>
              </w:rPr>
            </w:pPr>
            <w:r>
              <w:rPr>
                <w:rFonts w:cs="Arial"/>
                <w:sz w:val="20"/>
                <w:szCs w:val="20"/>
              </w:rPr>
              <w:t>4</w:t>
            </w:r>
          </w:p>
        </w:tc>
        <w:tc>
          <w:tcPr>
            <w:tcW w:w="2126" w:type="dxa"/>
          </w:tcPr>
          <w:p w14:paraId="73A987C8" w14:textId="77777777" w:rsidR="003F0CBD" w:rsidRDefault="003F0CBD" w:rsidP="003F0CBD">
            <w:pPr>
              <w:rPr>
                <w:rFonts w:cs="Arial"/>
                <w:sz w:val="20"/>
                <w:szCs w:val="20"/>
              </w:rPr>
            </w:pPr>
            <w:r>
              <w:rPr>
                <w:rFonts w:cs="Arial"/>
                <w:sz w:val="20"/>
                <w:szCs w:val="20"/>
              </w:rPr>
              <w:t>Visit to VTS Centre if available</w:t>
            </w:r>
          </w:p>
        </w:tc>
        <w:tc>
          <w:tcPr>
            <w:tcW w:w="2979" w:type="dxa"/>
          </w:tcPr>
          <w:p w14:paraId="49CAFE50" w14:textId="77777777" w:rsidR="003F0CBD" w:rsidRPr="004C2946" w:rsidRDefault="003F0CBD" w:rsidP="003F0CBD">
            <w:pPr>
              <w:rPr>
                <w:rFonts w:cs="Arial"/>
                <w:sz w:val="20"/>
                <w:szCs w:val="20"/>
              </w:rPr>
            </w:pPr>
            <w:r>
              <w:rPr>
                <w:rFonts w:cs="Arial"/>
                <w:sz w:val="20"/>
                <w:szCs w:val="20"/>
              </w:rPr>
              <w:t>IALA VTS Manual; Recs V-103; V-119; [V-120]; V-127; V-136: GL 1055</w:t>
            </w:r>
          </w:p>
        </w:tc>
        <w:tc>
          <w:tcPr>
            <w:tcW w:w="597" w:type="dxa"/>
          </w:tcPr>
          <w:p w14:paraId="0B8B2A3E" w14:textId="77777777" w:rsidR="003F0CBD" w:rsidRPr="004C2946" w:rsidRDefault="003F0CBD" w:rsidP="003F0CBD">
            <w:pPr>
              <w:jc w:val="center"/>
              <w:rPr>
                <w:rFonts w:cs="Arial"/>
                <w:sz w:val="20"/>
                <w:szCs w:val="20"/>
              </w:rPr>
            </w:pPr>
            <w:r>
              <w:rPr>
                <w:rFonts w:cs="Arial"/>
                <w:sz w:val="20"/>
                <w:szCs w:val="20"/>
              </w:rPr>
              <w:t>12</w:t>
            </w:r>
          </w:p>
        </w:tc>
      </w:tr>
    </w:tbl>
    <w:p w14:paraId="5AB369C8" w14:textId="77777777" w:rsidR="008214BE" w:rsidRDefault="008214BE" w:rsidP="00BA0FC4">
      <w:pPr>
        <w:pStyle w:val="BodyText"/>
        <w:rPr>
          <w:lang w:eastAsia="de-DE"/>
        </w:rPr>
      </w:pPr>
    </w:p>
    <w:p w14:paraId="2FEE0848" w14:textId="77777777" w:rsidR="008214BE" w:rsidRDefault="008214BE" w:rsidP="00BA0FC4">
      <w:pPr>
        <w:pStyle w:val="BodyText"/>
        <w:rPr>
          <w:lang w:eastAsia="de-DE"/>
        </w:rPr>
      </w:pPr>
    </w:p>
    <w:p w14:paraId="59C077D7" w14:textId="77777777" w:rsidR="008214BE" w:rsidRDefault="008214BE" w:rsidP="00BA0FC4">
      <w:pPr>
        <w:pStyle w:val="BodyText"/>
        <w:rPr>
          <w:lang w:eastAsia="de-DE"/>
        </w:rPr>
        <w:sectPr w:rsidR="008214BE" w:rsidSect="003F0CBD">
          <w:headerReference w:type="first" r:id="rId24"/>
          <w:footerReference w:type="first" r:id="rId25"/>
          <w:pgSz w:w="16838" w:h="11906" w:orient="landscape" w:code="9"/>
          <w:pgMar w:top="1418" w:right="1134" w:bottom="1134" w:left="1134" w:header="567" w:footer="567" w:gutter="0"/>
          <w:cols w:space="708"/>
          <w:titlePg/>
          <w:docGrid w:linePitch="360"/>
        </w:sectPr>
      </w:pPr>
    </w:p>
    <w:p w14:paraId="47C24A19" w14:textId="77777777" w:rsidR="008214BE" w:rsidRDefault="003F0CBD" w:rsidP="003F0CBD">
      <w:pPr>
        <w:pStyle w:val="Title"/>
      </w:pPr>
      <w:bookmarkStart w:id="109" w:name="_Toc306783973"/>
      <w:r>
        <w:lastRenderedPageBreak/>
        <w:t>MODULE 3 –MANAGEMENT OF ATON SERVICE PROVISION</w:t>
      </w:r>
      <w:bookmarkEnd w:id="109"/>
    </w:p>
    <w:p w14:paraId="03A17681" w14:textId="77777777" w:rsidR="003F0CBD" w:rsidRDefault="003F0CBD" w:rsidP="00967601">
      <w:pPr>
        <w:pStyle w:val="AnnexHead1"/>
        <w:numPr>
          <w:ilvl w:val="0"/>
          <w:numId w:val="21"/>
        </w:numPr>
      </w:pPr>
      <w:r>
        <w:t>Introduction</w:t>
      </w:r>
    </w:p>
    <w:p w14:paraId="644BE909" w14:textId="77777777" w:rsidR="003F0CBD" w:rsidRDefault="003F0CBD" w:rsidP="003F0CBD">
      <w:pPr>
        <w:pStyle w:val="BodyText"/>
        <w:rPr>
          <w:lang w:eastAsia="de-DE"/>
        </w:rPr>
      </w:pPr>
      <w:r>
        <w:rPr>
          <w:lang w:eastAsia="de-DE"/>
        </w:rPr>
        <w:t>Module 3 focuses on the Levels of Service that a Competent Authority and an AtoN service provider should achieve.</w:t>
      </w:r>
      <w:r w:rsidR="00785C88">
        <w:rPr>
          <w:lang w:eastAsia="de-DE"/>
        </w:rPr>
        <w:t xml:space="preserve"> </w:t>
      </w:r>
      <w:r>
        <w:rPr>
          <w:lang w:eastAsia="de-DE"/>
        </w:rPr>
        <w:t xml:space="preserve"> It includes the availability standards that a mariner can expect from both short-range AtoN and radio AtoN services; remote monitoring of AtoN; navigation risk management; the importance of simulation in AtoN planning and the preservation of national cultural heritage.</w:t>
      </w:r>
    </w:p>
    <w:p w14:paraId="4F37E49F" w14:textId="77777777" w:rsidR="003F0CBD" w:rsidRDefault="003F0CBD" w:rsidP="003F0CBD">
      <w:pPr>
        <w:pStyle w:val="BodyText"/>
        <w:rPr>
          <w:lang w:eastAsia="de-DE"/>
        </w:rPr>
      </w:pPr>
      <w:r>
        <w:rPr>
          <w:lang w:eastAsia="de-DE"/>
        </w:rPr>
        <w:t>Instructors for Module 3 should be fully competent in navigation risk assessment and analysis; in the application of IALA risk management tools</w:t>
      </w:r>
      <w:ins w:id="110" w:author="martinb" w:date="2011-10-19T10:34:00Z">
        <w:r w:rsidR="00C71E3D">
          <w:rPr>
            <w:lang w:eastAsia="de-DE"/>
          </w:rPr>
          <w:t>,</w:t>
        </w:r>
      </w:ins>
      <w:r>
        <w:rPr>
          <w:lang w:eastAsia="de-DE"/>
        </w:rPr>
        <w:t xml:space="preserve"> and</w:t>
      </w:r>
      <w:ins w:id="111" w:author="Michael Hadley" w:date="2011-10-22T12:53:00Z">
        <w:r w:rsidR="00614C02">
          <w:rPr>
            <w:lang w:eastAsia="de-DE"/>
          </w:rPr>
          <w:t xml:space="preserve"> </w:t>
        </w:r>
      </w:ins>
      <w:del w:id="112" w:author="martinb" w:date="2011-10-19T10:34:00Z">
        <w:r w:rsidDel="00C71E3D">
          <w:rPr>
            <w:lang w:eastAsia="de-DE"/>
          </w:rPr>
          <w:delText xml:space="preserve">they </w:delText>
        </w:r>
      </w:del>
      <w:r>
        <w:rPr>
          <w:lang w:eastAsia="de-DE"/>
        </w:rPr>
        <w:t xml:space="preserve">should hold </w:t>
      </w:r>
      <w:r w:rsidR="00785C88">
        <w:rPr>
          <w:lang w:eastAsia="de-DE"/>
        </w:rPr>
        <w:t>an appropriate QMS certificate.</w:t>
      </w:r>
    </w:p>
    <w:p w14:paraId="2E4A863F" w14:textId="77777777" w:rsidR="003F0CBD" w:rsidRDefault="003F0CBD" w:rsidP="00E2692A">
      <w:pPr>
        <w:pStyle w:val="AnnexHead1"/>
      </w:pPr>
      <w:r>
        <w:t>SUBJECT FRAMEWORK</w:t>
      </w:r>
    </w:p>
    <w:p w14:paraId="7C0CFA98" w14:textId="77777777" w:rsidR="003F0CBD" w:rsidRDefault="003F0CBD" w:rsidP="00E2692A">
      <w:pPr>
        <w:pStyle w:val="AnnexHead2"/>
        <w:rPr>
          <w:lang w:eastAsia="de-DE"/>
        </w:rPr>
      </w:pPr>
      <w:r>
        <w:rPr>
          <w:lang w:eastAsia="de-DE"/>
        </w:rPr>
        <w:t>Scope</w:t>
      </w:r>
    </w:p>
    <w:p w14:paraId="18F6A603" w14:textId="77777777" w:rsidR="003F0CBD" w:rsidRDefault="003F0CBD" w:rsidP="003F0CBD">
      <w:pPr>
        <w:pStyle w:val="BodyText"/>
        <w:rPr>
          <w:lang w:eastAsia="de-DE"/>
        </w:rPr>
      </w:pPr>
      <w:r>
        <w:rPr>
          <w:lang w:eastAsia="de-DE"/>
        </w:rPr>
        <w:t>The syllabus for Module 3 requires participants to gain an advanced level of competence in the generation and monitoring of Level of Service statements; short and medium term navigation plans and navigational risk analyses (based where appropriate on IALA risk management tools) and their responsibilities to preserve historic aids to navigat</w:t>
      </w:r>
      <w:r w:rsidR="00785C88">
        <w:rPr>
          <w:lang w:eastAsia="de-DE"/>
        </w:rPr>
        <w:t>ion stations where appropriate.</w:t>
      </w:r>
    </w:p>
    <w:p w14:paraId="494B8041" w14:textId="77777777" w:rsidR="003F0CBD" w:rsidRDefault="003F0CBD" w:rsidP="00E2692A">
      <w:pPr>
        <w:pStyle w:val="AnnexHead2"/>
        <w:rPr>
          <w:lang w:eastAsia="de-DE"/>
        </w:rPr>
      </w:pPr>
      <w:r>
        <w:rPr>
          <w:lang w:eastAsia="de-DE"/>
        </w:rPr>
        <w:t>Aims</w:t>
      </w:r>
    </w:p>
    <w:p w14:paraId="70841C2C" w14:textId="77777777" w:rsidR="003F0CBD" w:rsidRDefault="003F0CBD" w:rsidP="003F0CBD">
      <w:pPr>
        <w:pStyle w:val="BodyText"/>
        <w:rPr>
          <w:lang w:eastAsia="de-DE"/>
        </w:rPr>
      </w:pPr>
      <w:r>
        <w:rPr>
          <w:lang w:eastAsia="de-DE"/>
        </w:rPr>
        <w:t>On successful completion of Module 3, participants will demonstrate the ability to generate and update Levels of Service statements and plan and oversee internationally acceptable principles of navigation risk analysis for the effective management of AtoN service provision or its supervision.</w:t>
      </w:r>
    </w:p>
    <w:p w14:paraId="1739A6AB" w14:textId="77777777" w:rsidR="003F0CBD" w:rsidRPr="003F0CBD" w:rsidRDefault="003F0CBD" w:rsidP="003F0CBD">
      <w:pPr>
        <w:rPr>
          <w:lang w:eastAsia="de-DE"/>
        </w:rPr>
      </w:pPr>
    </w:p>
    <w:p w14:paraId="19BBAA24" w14:textId="77777777" w:rsidR="008214BE" w:rsidRDefault="008214BE" w:rsidP="00BA0FC4">
      <w:pPr>
        <w:pStyle w:val="BodyText"/>
        <w:rPr>
          <w:lang w:eastAsia="de-DE"/>
        </w:rPr>
      </w:pPr>
    </w:p>
    <w:p w14:paraId="4F7AED83" w14:textId="77777777" w:rsidR="008214BE" w:rsidRDefault="008214BE" w:rsidP="00BA0FC4">
      <w:pPr>
        <w:pStyle w:val="BodyText"/>
        <w:rPr>
          <w:lang w:eastAsia="de-DE"/>
        </w:rPr>
        <w:sectPr w:rsidR="008214BE" w:rsidSect="00A163D8">
          <w:headerReference w:type="first" r:id="rId26"/>
          <w:footerReference w:type="first" r:id="rId27"/>
          <w:pgSz w:w="11906" w:h="16838" w:code="9"/>
          <w:pgMar w:top="1134" w:right="1134" w:bottom="1134" w:left="1418" w:header="567" w:footer="567" w:gutter="0"/>
          <w:cols w:space="708"/>
          <w:titlePg/>
          <w:docGrid w:linePitch="360"/>
        </w:sectPr>
      </w:pPr>
    </w:p>
    <w:p w14:paraId="39F68A8A" w14:textId="77777777" w:rsidR="008214BE" w:rsidRDefault="003F0CBD" w:rsidP="00E2692A">
      <w:pPr>
        <w:pStyle w:val="AnnexHead1"/>
      </w:pPr>
      <w:r w:rsidRPr="003F0CBD">
        <w:lastRenderedPageBreak/>
        <w:t>DETAILED TEACHING SYLLABUS FOR MODULE 3 -   MANAGEMENT of AtoN Service Provision</w:t>
      </w:r>
    </w:p>
    <w:p w14:paraId="422DA2B4" w14:textId="77777777" w:rsidR="003F0CBD" w:rsidRPr="003F0CBD" w:rsidRDefault="003F0CBD" w:rsidP="003F0CBD">
      <w:pPr>
        <w:pStyle w:val="Table"/>
      </w:pPr>
      <w:bookmarkStart w:id="113" w:name="_Toc306783980"/>
      <w:r w:rsidRPr="003F0CBD">
        <w:t>Detailed Teaching Syllabus Module 3</w:t>
      </w:r>
      <w:bookmarkEnd w:id="113"/>
    </w:p>
    <w:tbl>
      <w:tblPr>
        <w:tblStyle w:val="TableGrid"/>
        <w:tblW w:w="0" w:type="auto"/>
        <w:jc w:val="center"/>
        <w:tblLook w:val="04A0" w:firstRow="1" w:lastRow="0" w:firstColumn="1" w:lastColumn="0" w:noHBand="0" w:noVBand="1"/>
      </w:tblPr>
      <w:tblGrid>
        <w:gridCol w:w="495"/>
        <w:gridCol w:w="617"/>
        <w:gridCol w:w="884"/>
        <w:gridCol w:w="5625"/>
        <w:gridCol w:w="567"/>
        <w:gridCol w:w="2412"/>
        <w:gridCol w:w="2977"/>
        <w:gridCol w:w="597"/>
      </w:tblGrid>
      <w:tr w:rsidR="003F0CBD" w:rsidRPr="00B455BF" w14:paraId="11D35F2B" w14:textId="77777777" w:rsidTr="003F0CBD">
        <w:trPr>
          <w:cantSplit/>
          <w:trHeight w:val="1330"/>
          <w:jc w:val="center"/>
        </w:trPr>
        <w:tc>
          <w:tcPr>
            <w:tcW w:w="495" w:type="dxa"/>
            <w:textDirection w:val="btLr"/>
            <w:vAlign w:val="center"/>
          </w:tcPr>
          <w:p w14:paraId="6BC7B3AC" w14:textId="77777777" w:rsidR="003F0CBD" w:rsidRPr="00B455BF" w:rsidRDefault="003F0CBD" w:rsidP="003F0CBD">
            <w:pPr>
              <w:ind w:left="113" w:right="113"/>
              <w:jc w:val="center"/>
              <w:rPr>
                <w:rFonts w:cs="Arial"/>
                <w:b/>
                <w:sz w:val="18"/>
                <w:szCs w:val="18"/>
              </w:rPr>
            </w:pPr>
            <w:r w:rsidRPr="00B455BF">
              <w:rPr>
                <w:rFonts w:cs="Arial"/>
                <w:b/>
                <w:sz w:val="18"/>
                <w:szCs w:val="18"/>
              </w:rPr>
              <w:t>Module</w:t>
            </w:r>
          </w:p>
        </w:tc>
        <w:tc>
          <w:tcPr>
            <w:tcW w:w="617" w:type="dxa"/>
            <w:textDirection w:val="btLr"/>
            <w:vAlign w:val="center"/>
          </w:tcPr>
          <w:p w14:paraId="6744B6FB" w14:textId="77777777" w:rsidR="003F0CBD" w:rsidRPr="00B455BF" w:rsidRDefault="003F0CBD" w:rsidP="003F0CBD">
            <w:pPr>
              <w:ind w:left="113" w:right="113"/>
              <w:jc w:val="center"/>
              <w:rPr>
                <w:rFonts w:cs="Arial"/>
                <w:b/>
                <w:sz w:val="18"/>
                <w:szCs w:val="18"/>
              </w:rPr>
            </w:pPr>
            <w:r w:rsidRPr="00B455BF">
              <w:rPr>
                <w:rFonts w:cs="Arial"/>
                <w:b/>
                <w:sz w:val="18"/>
                <w:szCs w:val="18"/>
              </w:rPr>
              <w:t>Element</w:t>
            </w:r>
          </w:p>
        </w:tc>
        <w:tc>
          <w:tcPr>
            <w:tcW w:w="884" w:type="dxa"/>
            <w:textDirection w:val="btLr"/>
            <w:vAlign w:val="center"/>
          </w:tcPr>
          <w:p w14:paraId="522CB1CB" w14:textId="77777777" w:rsidR="003F0CBD" w:rsidRPr="00B455BF" w:rsidRDefault="003F0CBD" w:rsidP="003F0CBD">
            <w:pPr>
              <w:ind w:left="113" w:right="113"/>
              <w:jc w:val="center"/>
              <w:rPr>
                <w:rFonts w:cs="Arial"/>
                <w:b/>
                <w:sz w:val="18"/>
                <w:szCs w:val="18"/>
              </w:rPr>
            </w:pPr>
            <w:r w:rsidRPr="00B455BF">
              <w:rPr>
                <w:rFonts w:cs="Arial"/>
                <w:b/>
                <w:sz w:val="18"/>
                <w:szCs w:val="18"/>
              </w:rPr>
              <w:t>Sub-element</w:t>
            </w:r>
          </w:p>
        </w:tc>
        <w:tc>
          <w:tcPr>
            <w:tcW w:w="5625" w:type="dxa"/>
            <w:vAlign w:val="center"/>
          </w:tcPr>
          <w:p w14:paraId="17ADA731" w14:textId="77777777" w:rsidR="003F0CBD" w:rsidRPr="00B455BF" w:rsidRDefault="003F0CBD" w:rsidP="003F0CBD">
            <w:pPr>
              <w:jc w:val="center"/>
              <w:rPr>
                <w:rFonts w:cs="Arial"/>
                <w:b/>
                <w:sz w:val="18"/>
                <w:szCs w:val="18"/>
              </w:rPr>
            </w:pPr>
            <w:r w:rsidRPr="00B455BF">
              <w:rPr>
                <w:rFonts w:cs="Arial"/>
                <w:b/>
                <w:sz w:val="18"/>
                <w:szCs w:val="18"/>
              </w:rPr>
              <w:t>Subject</w:t>
            </w:r>
          </w:p>
        </w:tc>
        <w:tc>
          <w:tcPr>
            <w:tcW w:w="567" w:type="dxa"/>
            <w:textDirection w:val="btLr"/>
            <w:vAlign w:val="center"/>
          </w:tcPr>
          <w:p w14:paraId="7BF3D299" w14:textId="77777777" w:rsidR="003F0CBD" w:rsidRPr="00B455BF" w:rsidRDefault="003F0CBD" w:rsidP="003F0CBD">
            <w:pPr>
              <w:ind w:left="113" w:right="113"/>
              <w:jc w:val="center"/>
              <w:rPr>
                <w:rFonts w:cs="Arial"/>
                <w:b/>
                <w:sz w:val="18"/>
                <w:szCs w:val="18"/>
              </w:rPr>
            </w:pPr>
            <w:r w:rsidRPr="00B455BF">
              <w:rPr>
                <w:rFonts w:cs="Arial"/>
                <w:b/>
                <w:sz w:val="18"/>
                <w:szCs w:val="18"/>
              </w:rPr>
              <w:t>Level of Competence</w:t>
            </w:r>
          </w:p>
        </w:tc>
        <w:tc>
          <w:tcPr>
            <w:tcW w:w="2412" w:type="dxa"/>
            <w:vAlign w:val="center"/>
          </w:tcPr>
          <w:p w14:paraId="53E32294" w14:textId="77777777" w:rsidR="003F0CBD" w:rsidRPr="00B455BF" w:rsidRDefault="003F0CBD" w:rsidP="003F0CBD">
            <w:pPr>
              <w:jc w:val="center"/>
              <w:rPr>
                <w:rFonts w:cs="Arial"/>
                <w:b/>
                <w:sz w:val="18"/>
                <w:szCs w:val="18"/>
              </w:rPr>
            </w:pPr>
            <w:r>
              <w:rPr>
                <w:rFonts w:cs="Arial"/>
                <w:b/>
                <w:sz w:val="20"/>
                <w:szCs w:val="20"/>
              </w:rPr>
              <w:t>Recommended training aids and exercises</w:t>
            </w:r>
          </w:p>
        </w:tc>
        <w:tc>
          <w:tcPr>
            <w:tcW w:w="2977" w:type="dxa"/>
            <w:vAlign w:val="center"/>
          </w:tcPr>
          <w:p w14:paraId="4BB2704A" w14:textId="77777777" w:rsidR="003F0CBD" w:rsidRPr="00B455BF" w:rsidRDefault="003F0CBD" w:rsidP="003F0CBD">
            <w:pPr>
              <w:jc w:val="center"/>
              <w:rPr>
                <w:rFonts w:cs="Arial"/>
                <w:b/>
                <w:sz w:val="18"/>
                <w:szCs w:val="18"/>
              </w:rPr>
            </w:pPr>
            <w:r>
              <w:rPr>
                <w:rFonts w:cs="Arial"/>
                <w:b/>
                <w:sz w:val="18"/>
                <w:szCs w:val="18"/>
              </w:rPr>
              <w:t>R</w:t>
            </w:r>
            <w:r w:rsidRPr="00B455BF">
              <w:rPr>
                <w:rFonts w:cs="Arial"/>
                <w:b/>
                <w:sz w:val="18"/>
                <w:szCs w:val="18"/>
              </w:rPr>
              <w:t>eferences</w:t>
            </w:r>
          </w:p>
          <w:p w14:paraId="178AAFA3" w14:textId="77777777" w:rsidR="003F0CBD" w:rsidRPr="00B455BF" w:rsidRDefault="003F0CBD" w:rsidP="003F0CBD">
            <w:pPr>
              <w:jc w:val="center"/>
              <w:rPr>
                <w:rFonts w:cs="Arial"/>
                <w:sz w:val="18"/>
                <w:szCs w:val="18"/>
              </w:rPr>
            </w:pPr>
          </w:p>
          <w:p w14:paraId="3E80B125" w14:textId="77777777" w:rsidR="003F0CBD" w:rsidRPr="00B455BF" w:rsidRDefault="003F0CBD" w:rsidP="003F0CBD">
            <w:pPr>
              <w:jc w:val="center"/>
              <w:rPr>
                <w:rFonts w:cs="Arial"/>
                <w:sz w:val="18"/>
                <w:szCs w:val="18"/>
              </w:rPr>
            </w:pPr>
            <w:r w:rsidRPr="00B455BF">
              <w:rPr>
                <w:rFonts w:cs="Arial"/>
                <w:sz w:val="18"/>
                <w:szCs w:val="18"/>
              </w:rPr>
              <w:t>Rec = Recommendation</w:t>
            </w:r>
          </w:p>
          <w:p w14:paraId="6A18A35E" w14:textId="77777777" w:rsidR="003F0CBD" w:rsidRPr="00B455BF" w:rsidRDefault="003F0CBD" w:rsidP="003F0CBD">
            <w:pPr>
              <w:jc w:val="center"/>
              <w:rPr>
                <w:rFonts w:cs="Arial"/>
                <w:sz w:val="18"/>
                <w:szCs w:val="18"/>
              </w:rPr>
            </w:pPr>
            <w:r w:rsidRPr="00B455BF">
              <w:rPr>
                <w:rFonts w:cs="Arial"/>
                <w:sz w:val="18"/>
                <w:szCs w:val="18"/>
              </w:rPr>
              <w:t>GL   = Guideline</w:t>
            </w:r>
          </w:p>
        </w:tc>
        <w:tc>
          <w:tcPr>
            <w:tcW w:w="597" w:type="dxa"/>
            <w:textDirection w:val="btLr"/>
            <w:vAlign w:val="center"/>
          </w:tcPr>
          <w:p w14:paraId="4E403F90" w14:textId="77777777" w:rsidR="003F0CBD" w:rsidRPr="00B455BF" w:rsidRDefault="003F0CBD" w:rsidP="003F0CBD">
            <w:pPr>
              <w:ind w:left="113" w:right="113"/>
              <w:jc w:val="center"/>
              <w:rPr>
                <w:rFonts w:cs="Arial"/>
                <w:b/>
                <w:sz w:val="18"/>
                <w:szCs w:val="18"/>
              </w:rPr>
            </w:pPr>
            <w:r w:rsidRPr="00B455BF">
              <w:rPr>
                <w:rFonts w:cs="Arial"/>
                <w:b/>
                <w:sz w:val="18"/>
                <w:szCs w:val="18"/>
              </w:rPr>
              <w:t>Lecture No.</w:t>
            </w:r>
          </w:p>
        </w:tc>
      </w:tr>
      <w:tr w:rsidR="003F0CBD" w:rsidRPr="00FD75D6" w14:paraId="2D470F2C" w14:textId="77777777" w:rsidTr="003F0CBD">
        <w:trPr>
          <w:trHeight w:val="70"/>
          <w:jc w:val="center"/>
        </w:trPr>
        <w:tc>
          <w:tcPr>
            <w:tcW w:w="495" w:type="dxa"/>
          </w:tcPr>
          <w:p w14:paraId="74F69EA7" w14:textId="77777777" w:rsidR="003F0CBD" w:rsidRPr="00FD75D6" w:rsidRDefault="003F0CBD" w:rsidP="003F0CBD">
            <w:pPr>
              <w:jc w:val="both"/>
              <w:rPr>
                <w:rFonts w:cs="Arial"/>
                <w:b/>
                <w:sz w:val="20"/>
                <w:szCs w:val="20"/>
              </w:rPr>
            </w:pPr>
            <w:r>
              <w:rPr>
                <w:rFonts w:cs="Arial"/>
                <w:b/>
                <w:sz w:val="20"/>
                <w:szCs w:val="20"/>
              </w:rPr>
              <w:t>3</w:t>
            </w:r>
          </w:p>
        </w:tc>
        <w:tc>
          <w:tcPr>
            <w:tcW w:w="617" w:type="dxa"/>
            <w:shd w:val="clear" w:color="auto" w:fill="D9D9D9" w:themeFill="background1" w:themeFillShade="D9"/>
          </w:tcPr>
          <w:p w14:paraId="3431690D" w14:textId="77777777" w:rsidR="003F0CBD" w:rsidRPr="00FD75D6" w:rsidRDefault="003F0CBD" w:rsidP="003F0CBD">
            <w:pPr>
              <w:jc w:val="both"/>
              <w:rPr>
                <w:rFonts w:cs="Arial"/>
                <w:b/>
                <w:sz w:val="20"/>
                <w:szCs w:val="20"/>
              </w:rPr>
            </w:pPr>
          </w:p>
        </w:tc>
        <w:tc>
          <w:tcPr>
            <w:tcW w:w="884" w:type="dxa"/>
            <w:vMerge w:val="restart"/>
            <w:shd w:val="clear" w:color="auto" w:fill="D9D9D9" w:themeFill="background1" w:themeFillShade="D9"/>
          </w:tcPr>
          <w:p w14:paraId="6697DF47" w14:textId="77777777" w:rsidR="003F0CBD" w:rsidRPr="00FD75D6" w:rsidRDefault="003F0CBD" w:rsidP="003F0CBD">
            <w:pPr>
              <w:jc w:val="both"/>
              <w:rPr>
                <w:rFonts w:cs="Arial"/>
                <w:b/>
                <w:sz w:val="20"/>
                <w:szCs w:val="20"/>
              </w:rPr>
            </w:pPr>
          </w:p>
        </w:tc>
        <w:tc>
          <w:tcPr>
            <w:tcW w:w="5625" w:type="dxa"/>
          </w:tcPr>
          <w:p w14:paraId="6B5D928A" w14:textId="77777777" w:rsidR="003F0CBD" w:rsidRPr="00FD75D6" w:rsidRDefault="003F0CBD" w:rsidP="003F0CBD">
            <w:pPr>
              <w:jc w:val="center"/>
              <w:rPr>
                <w:rFonts w:cs="Arial"/>
                <w:b/>
                <w:sz w:val="20"/>
                <w:szCs w:val="20"/>
              </w:rPr>
            </w:pPr>
            <w:r>
              <w:rPr>
                <w:rFonts w:cs="Arial"/>
                <w:b/>
                <w:sz w:val="20"/>
                <w:szCs w:val="20"/>
              </w:rPr>
              <w:t>AtoN PROVISON; DESIGN AND MANAGEMENT</w:t>
            </w:r>
          </w:p>
        </w:tc>
        <w:tc>
          <w:tcPr>
            <w:tcW w:w="5956" w:type="dxa"/>
            <w:gridSpan w:val="3"/>
            <w:shd w:val="clear" w:color="auto" w:fill="D9D9D9" w:themeFill="background1" w:themeFillShade="D9"/>
          </w:tcPr>
          <w:p w14:paraId="7FCB999C" w14:textId="77777777" w:rsidR="003F0CBD" w:rsidRPr="00FD75D6" w:rsidRDefault="003F0CBD" w:rsidP="003F0CBD">
            <w:pPr>
              <w:jc w:val="both"/>
              <w:rPr>
                <w:rFonts w:cs="Arial"/>
                <w:b/>
                <w:sz w:val="20"/>
                <w:szCs w:val="20"/>
              </w:rPr>
            </w:pPr>
          </w:p>
        </w:tc>
        <w:tc>
          <w:tcPr>
            <w:tcW w:w="597" w:type="dxa"/>
            <w:shd w:val="clear" w:color="auto" w:fill="D9D9D9" w:themeFill="background1" w:themeFillShade="D9"/>
          </w:tcPr>
          <w:p w14:paraId="40D10203" w14:textId="77777777" w:rsidR="003F0CBD" w:rsidRPr="00FD75D6" w:rsidRDefault="003F0CBD" w:rsidP="003F0CBD">
            <w:pPr>
              <w:jc w:val="both"/>
              <w:rPr>
                <w:rFonts w:cs="Arial"/>
                <w:b/>
                <w:sz w:val="20"/>
                <w:szCs w:val="20"/>
              </w:rPr>
            </w:pPr>
          </w:p>
        </w:tc>
      </w:tr>
      <w:tr w:rsidR="003F0CBD" w:rsidRPr="00FD75D6" w14:paraId="71F78659" w14:textId="77777777" w:rsidTr="003F0CBD">
        <w:trPr>
          <w:jc w:val="center"/>
        </w:trPr>
        <w:tc>
          <w:tcPr>
            <w:tcW w:w="495" w:type="dxa"/>
          </w:tcPr>
          <w:p w14:paraId="1A1DDBE9" w14:textId="77777777" w:rsidR="003F0CBD" w:rsidRPr="00FD75D6" w:rsidRDefault="003F0CBD" w:rsidP="003F0CBD">
            <w:pPr>
              <w:jc w:val="both"/>
              <w:rPr>
                <w:rFonts w:cs="Arial"/>
                <w:b/>
                <w:sz w:val="20"/>
                <w:szCs w:val="20"/>
              </w:rPr>
            </w:pPr>
          </w:p>
        </w:tc>
        <w:tc>
          <w:tcPr>
            <w:tcW w:w="617" w:type="dxa"/>
          </w:tcPr>
          <w:p w14:paraId="068A33B8" w14:textId="77777777" w:rsidR="003F0CBD" w:rsidRDefault="003F0CBD" w:rsidP="003F0CBD">
            <w:pPr>
              <w:jc w:val="both"/>
              <w:rPr>
                <w:rFonts w:cs="Arial"/>
                <w:b/>
                <w:sz w:val="20"/>
                <w:szCs w:val="20"/>
              </w:rPr>
            </w:pPr>
            <w:r>
              <w:rPr>
                <w:rFonts w:cs="Arial"/>
                <w:b/>
                <w:sz w:val="20"/>
                <w:szCs w:val="20"/>
              </w:rPr>
              <w:t>3.1</w:t>
            </w:r>
          </w:p>
        </w:tc>
        <w:tc>
          <w:tcPr>
            <w:tcW w:w="884" w:type="dxa"/>
            <w:vMerge/>
            <w:shd w:val="clear" w:color="auto" w:fill="D9D9D9" w:themeFill="background1" w:themeFillShade="D9"/>
          </w:tcPr>
          <w:p w14:paraId="7EEEC48D" w14:textId="77777777" w:rsidR="003F0CBD" w:rsidRPr="00FD75D6" w:rsidRDefault="003F0CBD" w:rsidP="003F0CBD">
            <w:pPr>
              <w:jc w:val="both"/>
              <w:rPr>
                <w:rFonts w:cs="Arial"/>
                <w:b/>
                <w:sz w:val="20"/>
                <w:szCs w:val="20"/>
              </w:rPr>
            </w:pPr>
          </w:p>
        </w:tc>
        <w:tc>
          <w:tcPr>
            <w:tcW w:w="5625" w:type="dxa"/>
          </w:tcPr>
          <w:p w14:paraId="28F74398" w14:textId="77777777" w:rsidR="003F0CBD" w:rsidRDefault="003F0CBD" w:rsidP="003F0CBD">
            <w:pPr>
              <w:rPr>
                <w:rFonts w:cs="Arial"/>
                <w:b/>
                <w:sz w:val="20"/>
                <w:szCs w:val="20"/>
              </w:rPr>
            </w:pPr>
            <w:r>
              <w:rPr>
                <w:rFonts w:cs="Arial"/>
                <w:b/>
                <w:sz w:val="20"/>
                <w:szCs w:val="20"/>
              </w:rPr>
              <w:t>AtoN Provision</w:t>
            </w:r>
          </w:p>
        </w:tc>
        <w:tc>
          <w:tcPr>
            <w:tcW w:w="6553" w:type="dxa"/>
            <w:gridSpan w:val="4"/>
            <w:shd w:val="clear" w:color="auto" w:fill="D9D9D9" w:themeFill="background1" w:themeFillShade="D9"/>
          </w:tcPr>
          <w:p w14:paraId="30E8E720" w14:textId="77777777" w:rsidR="003F0CBD" w:rsidRPr="00FD75D6" w:rsidRDefault="003F0CBD" w:rsidP="003F0CBD">
            <w:pPr>
              <w:jc w:val="both"/>
              <w:rPr>
                <w:rFonts w:cs="Arial"/>
                <w:b/>
                <w:sz w:val="20"/>
                <w:szCs w:val="20"/>
              </w:rPr>
            </w:pPr>
          </w:p>
        </w:tc>
      </w:tr>
      <w:tr w:rsidR="003F0CBD" w:rsidRPr="004C2946" w14:paraId="2979AC20" w14:textId="77777777" w:rsidTr="003F0CBD">
        <w:trPr>
          <w:jc w:val="center"/>
        </w:trPr>
        <w:tc>
          <w:tcPr>
            <w:tcW w:w="495" w:type="dxa"/>
          </w:tcPr>
          <w:p w14:paraId="3FE9E85D" w14:textId="77777777" w:rsidR="003F0CBD" w:rsidRPr="004C2946" w:rsidRDefault="003F0CBD" w:rsidP="003F0CBD">
            <w:pPr>
              <w:jc w:val="both"/>
              <w:rPr>
                <w:rFonts w:cs="Arial"/>
                <w:sz w:val="20"/>
                <w:szCs w:val="20"/>
              </w:rPr>
            </w:pPr>
          </w:p>
        </w:tc>
        <w:tc>
          <w:tcPr>
            <w:tcW w:w="617" w:type="dxa"/>
          </w:tcPr>
          <w:p w14:paraId="0B83FE25" w14:textId="77777777" w:rsidR="003F0CBD" w:rsidRPr="007903D5" w:rsidRDefault="003F0CBD" w:rsidP="003F0CBD">
            <w:pPr>
              <w:jc w:val="both"/>
              <w:rPr>
                <w:rFonts w:cs="Arial"/>
                <w:b/>
                <w:sz w:val="20"/>
                <w:szCs w:val="20"/>
              </w:rPr>
            </w:pPr>
          </w:p>
        </w:tc>
        <w:tc>
          <w:tcPr>
            <w:tcW w:w="884" w:type="dxa"/>
            <w:shd w:val="clear" w:color="auto" w:fill="auto"/>
          </w:tcPr>
          <w:p w14:paraId="61B99A6B" w14:textId="77777777" w:rsidR="003F0CBD" w:rsidRDefault="003F0CBD" w:rsidP="003F0CBD">
            <w:pPr>
              <w:jc w:val="both"/>
              <w:rPr>
                <w:rFonts w:cs="Arial"/>
                <w:sz w:val="20"/>
                <w:szCs w:val="20"/>
              </w:rPr>
            </w:pPr>
            <w:r>
              <w:rPr>
                <w:rFonts w:cs="Arial"/>
                <w:sz w:val="20"/>
                <w:szCs w:val="20"/>
              </w:rPr>
              <w:t>3.1.1</w:t>
            </w:r>
          </w:p>
        </w:tc>
        <w:tc>
          <w:tcPr>
            <w:tcW w:w="5625" w:type="dxa"/>
          </w:tcPr>
          <w:p w14:paraId="2865F7EE" w14:textId="77777777" w:rsidR="003F0CBD" w:rsidRPr="002D0A0C" w:rsidRDefault="003F0CBD" w:rsidP="003F0CBD">
            <w:pPr>
              <w:jc w:val="right"/>
              <w:rPr>
                <w:rFonts w:cs="Arial"/>
                <w:sz w:val="20"/>
                <w:szCs w:val="20"/>
              </w:rPr>
            </w:pPr>
            <w:r w:rsidRPr="002D0A0C">
              <w:rPr>
                <w:rFonts w:cs="Arial"/>
                <w:sz w:val="20"/>
                <w:szCs w:val="20"/>
              </w:rPr>
              <w:t>Levels of Service</w:t>
            </w:r>
            <w:r>
              <w:rPr>
                <w:rFonts w:cs="Arial"/>
                <w:sz w:val="20"/>
                <w:szCs w:val="20"/>
              </w:rPr>
              <w:t xml:space="preserve"> Statements</w:t>
            </w:r>
          </w:p>
        </w:tc>
        <w:tc>
          <w:tcPr>
            <w:tcW w:w="567" w:type="dxa"/>
            <w:vMerge w:val="restart"/>
            <w:shd w:val="clear" w:color="auto" w:fill="auto"/>
          </w:tcPr>
          <w:p w14:paraId="6AE51F01" w14:textId="77777777" w:rsidR="003F0CBD" w:rsidRDefault="003F0CBD" w:rsidP="003F0CBD">
            <w:pPr>
              <w:jc w:val="center"/>
              <w:rPr>
                <w:rFonts w:cs="Arial"/>
                <w:sz w:val="20"/>
                <w:szCs w:val="20"/>
              </w:rPr>
            </w:pPr>
          </w:p>
          <w:p w14:paraId="72E35662" w14:textId="77777777" w:rsidR="003F0CBD" w:rsidRPr="004C2946" w:rsidRDefault="003F0CBD" w:rsidP="003F0CBD">
            <w:pPr>
              <w:jc w:val="center"/>
              <w:rPr>
                <w:rFonts w:cs="Arial"/>
                <w:sz w:val="20"/>
                <w:szCs w:val="20"/>
              </w:rPr>
            </w:pPr>
            <w:r>
              <w:rPr>
                <w:rFonts w:cs="Arial"/>
                <w:sz w:val="20"/>
                <w:szCs w:val="20"/>
              </w:rPr>
              <w:t>5</w:t>
            </w:r>
          </w:p>
        </w:tc>
        <w:tc>
          <w:tcPr>
            <w:tcW w:w="2412" w:type="dxa"/>
            <w:vMerge w:val="restart"/>
            <w:shd w:val="clear" w:color="auto" w:fill="auto"/>
          </w:tcPr>
          <w:p w14:paraId="1675D288" w14:textId="77777777" w:rsidR="003F0CBD" w:rsidRPr="004C2946" w:rsidRDefault="003F0CBD" w:rsidP="003F0CBD">
            <w:pPr>
              <w:jc w:val="both"/>
              <w:rPr>
                <w:rFonts w:cs="Arial"/>
                <w:sz w:val="20"/>
                <w:szCs w:val="20"/>
              </w:rPr>
            </w:pPr>
          </w:p>
        </w:tc>
        <w:tc>
          <w:tcPr>
            <w:tcW w:w="2977" w:type="dxa"/>
            <w:vMerge w:val="restart"/>
            <w:shd w:val="clear" w:color="auto" w:fill="auto"/>
          </w:tcPr>
          <w:p w14:paraId="411A78A8" w14:textId="77777777" w:rsidR="003F0CBD" w:rsidRPr="00657B12" w:rsidRDefault="003F0CBD" w:rsidP="003F0CBD">
            <w:pPr>
              <w:tabs>
                <w:tab w:val="left" w:pos="567"/>
                <w:tab w:val="right" w:pos="9639"/>
              </w:tabs>
              <w:spacing w:before="120"/>
              <w:ind w:left="567" w:right="142" w:hanging="567"/>
              <w:jc w:val="both"/>
              <w:rPr>
                <w:rFonts w:cs="Arial"/>
                <w:sz w:val="20"/>
                <w:szCs w:val="20"/>
                <w:lang w:val="fr-FR"/>
              </w:rPr>
            </w:pPr>
            <w:r w:rsidRPr="00657B12">
              <w:rPr>
                <w:rFonts w:cs="Arial"/>
                <w:sz w:val="20"/>
                <w:szCs w:val="20"/>
                <w:lang w:val="fr-FR"/>
              </w:rPr>
              <w:t xml:space="preserve">NAVGUIDE </w:t>
            </w:r>
            <w:proofErr w:type="spellStart"/>
            <w:r w:rsidRPr="00657B12">
              <w:rPr>
                <w:rFonts w:cs="Arial"/>
                <w:sz w:val="20"/>
                <w:szCs w:val="20"/>
                <w:lang w:val="fr-FR"/>
              </w:rPr>
              <w:t>Chapter</w:t>
            </w:r>
            <w:proofErr w:type="spellEnd"/>
            <w:r w:rsidRPr="00657B12">
              <w:rPr>
                <w:rFonts w:cs="Arial"/>
                <w:sz w:val="20"/>
                <w:szCs w:val="20"/>
                <w:lang w:val="fr-FR"/>
              </w:rPr>
              <w:t xml:space="preserve"> 8</w:t>
            </w:r>
          </w:p>
          <w:p w14:paraId="2F93A949" w14:textId="77777777" w:rsidR="003F0CBD" w:rsidRPr="00657B12" w:rsidRDefault="003F0CBD" w:rsidP="003F0CBD">
            <w:pPr>
              <w:jc w:val="both"/>
              <w:rPr>
                <w:rFonts w:cs="Arial"/>
                <w:sz w:val="20"/>
                <w:szCs w:val="20"/>
                <w:lang w:val="fr-FR"/>
              </w:rPr>
            </w:pPr>
            <w:proofErr w:type="spellStart"/>
            <w:r w:rsidRPr="00657B12">
              <w:rPr>
                <w:rFonts w:cs="Arial"/>
                <w:sz w:val="20"/>
                <w:szCs w:val="20"/>
                <w:lang w:val="fr-FR"/>
              </w:rPr>
              <w:t>Rec</w:t>
            </w:r>
            <w:proofErr w:type="spellEnd"/>
            <w:r w:rsidRPr="00657B12">
              <w:rPr>
                <w:rFonts w:cs="Arial"/>
                <w:sz w:val="20"/>
                <w:szCs w:val="20"/>
                <w:lang w:val="fr-FR"/>
              </w:rPr>
              <w:t xml:space="preserve"> O-130; O-132; R-121</w:t>
            </w:r>
          </w:p>
          <w:p w14:paraId="4ED230B5" w14:textId="77777777" w:rsidR="003F0CBD" w:rsidRPr="004C2946" w:rsidRDefault="003F0CBD" w:rsidP="003F0CBD">
            <w:pPr>
              <w:jc w:val="both"/>
              <w:rPr>
                <w:rFonts w:cs="Arial"/>
                <w:sz w:val="20"/>
                <w:szCs w:val="20"/>
              </w:rPr>
            </w:pPr>
            <w:r>
              <w:rPr>
                <w:rFonts w:cs="Arial"/>
                <w:sz w:val="20"/>
                <w:szCs w:val="20"/>
              </w:rPr>
              <w:t xml:space="preserve">GL 1004; 1008; 1033; 1035; 1037; 1050; 1052;1077 </w:t>
            </w:r>
          </w:p>
        </w:tc>
        <w:tc>
          <w:tcPr>
            <w:tcW w:w="597" w:type="dxa"/>
            <w:vMerge w:val="restart"/>
            <w:shd w:val="clear" w:color="auto" w:fill="auto"/>
          </w:tcPr>
          <w:p w14:paraId="70A36BC3" w14:textId="77777777" w:rsidR="003F0CBD" w:rsidRDefault="003F0CBD" w:rsidP="003F0CBD">
            <w:pPr>
              <w:jc w:val="center"/>
              <w:rPr>
                <w:rFonts w:cs="Arial"/>
                <w:sz w:val="20"/>
                <w:szCs w:val="20"/>
              </w:rPr>
            </w:pPr>
          </w:p>
          <w:p w14:paraId="486A1A24" w14:textId="77777777" w:rsidR="003F0CBD" w:rsidRPr="004C2946" w:rsidRDefault="003F0CBD" w:rsidP="003F0CBD">
            <w:pPr>
              <w:jc w:val="center"/>
              <w:rPr>
                <w:rFonts w:cs="Arial"/>
                <w:sz w:val="20"/>
                <w:szCs w:val="20"/>
              </w:rPr>
            </w:pPr>
            <w:r>
              <w:rPr>
                <w:rFonts w:cs="Arial"/>
                <w:sz w:val="20"/>
                <w:szCs w:val="20"/>
              </w:rPr>
              <w:t>13</w:t>
            </w:r>
          </w:p>
        </w:tc>
      </w:tr>
      <w:tr w:rsidR="003F0CBD" w:rsidRPr="004C2946" w14:paraId="44419663" w14:textId="77777777" w:rsidTr="003F0CBD">
        <w:trPr>
          <w:jc w:val="center"/>
        </w:trPr>
        <w:tc>
          <w:tcPr>
            <w:tcW w:w="495" w:type="dxa"/>
          </w:tcPr>
          <w:p w14:paraId="3BCD0152" w14:textId="77777777" w:rsidR="003F0CBD" w:rsidRPr="004C2946" w:rsidRDefault="003F0CBD" w:rsidP="003F0CBD">
            <w:pPr>
              <w:jc w:val="both"/>
              <w:rPr>
                <w:rFonts w:cs="Arial"/>
                <w:sz w:val="20"/>
                <w:szCs w:val="20"/>
              </w:rPr>
            </w:pPr>
          </w:p>
        </w:tc>
        <w:tc>
          <w:tcPr>
            <w:tcW w:w="617" w:type="dxa"/>
          </w:tcPr>
          <w:p w14:paraId="42B87B62" w14:textId="77777777" w:rsidR="003F0CBD" w:rsidRPr="004C2946" w:rsidRDefault="003F0CBD" w:rsidP="003F0CBD">
            <w:pPr>
              <w:jc w:val="both"/>
              <w:rPr>
                <w:rFonts w:cs="Arial"/>
                <w:sz w:val="20"/>
                <w:szCs w:val="20"/>
              </w:rPr>
            </w:pPr>
          </w:p>
        </w:tc>
        <w:tc>
          <w:tcPr>
            <w:tcW w:w="884" w:type="dxa"/>
          </w:tcPr>
          <w:p w14:paraId="3A623B37" w14:textId="77777777" w:rsidR="003F0CBD" w:rsidRDefault="003F0CBD" w:rsidP="003F0CBD">
            <w:pPr>
              <w:jc w:val="both"/>
              <w:rPr>
                <w:rFonts w:cs="Arial"/>
                <w:sz w:val="20"/>
                <w:szCs w:val="20"/>
              </w:rPr>
            </w:pPr>
            <w:r>
              <w:rPr>
                <w:rFonts w:cs="Arial"/>
                <w:sz w:val="20"/>
                <w:szCs w:val="20"/>
              </w:rPr>
              <w:t>3.1.2</w:t>
            </w:r>
          </w:p>
        </w:tc>
        <w:tc>
          <w:tcPr>
            <w:tcW w:w="5625" w:type="dxa"/>
          </w:tcPr>
          <w:p w14:paraId="658673F0" w14:textId="77777777" w:rsidR="003F0CBD" w:rsidRDefault="003F0CBD" w:rsidP="003F0CBD">
            <w:pPr>
              <w:jc w:val="right"/>
              <w:rPr>
                <w:rFonts w:cs="Arial"/>
                <w:sz w:val="20"/>
                <w:szCs w:val="20"/>
              </w:rPr>
            </w:pPr>
            <w:r>
              <w:rPr>
                <w:rFonts w:cs="Arial"/>
                <w:sz w:val="20"/>
                <w:szCs w:val="20"/>
              </w:rPr>
              <w:t>Availability standards for short-range and radio AtoN</w:t>
            </w:r>
          </w:p>
        </w:tc>
        <w:tc>
          <w:tcPr>
            <w:tcW w:w="567" w:type="dxa"/>
            <w:vMerge/>
          </w:tcPr>
          <w:p w14:paraId="721A988C" w14:textId="77777777" w:rsidR="003F0CBD" w:rsidRPr="004C2946" w:rsidRDefault="003F0CBD" w:rsidP="003F0CBD">
            <w:pPr>
              <w:jc w:val="center"/>
              <w:rPr>
                <w:rFonts w:cs="Arial"/>
                <w:sz w:val="20"/>
                <w:szCs w:val="20"/>
              </w:rPr>
            </w:pPr>
          </w:p>
        </w:tc>
        <w:tc>
          <w:tcPr>
            <w:tcW w:w="2412" w:type="dxa"/>
            <w:vMerge/>
          </w:tcPr>
          <w:p w14:paraId="015B3550" w14:textId="77777777" w:rsidR="003F0CBD" w:rsidRDefault="003F0CBD" w:rsidP="003F0CBD">
            <w:pPr>
              <w:jc w:val="both"/>
              <w:rPr>
                <w:rFonts w:cs="Arial"/>
                <w:sz w:val="20"/>
                <w:szCs w:val="20"/>
              </w:rPr>
            </w:pPr>
          </w:p>
        </w:tc>
        <w:tc>
          <w:tcPr>
            <w:tcW w:w="2977" w:type="dxa"/>
            <w:vMerge/>
          </w:tcPr>
          <w:p w14:paraId="2318FAAE" w14:textId="77777777" w:rsidR="003F0CBD" w:rsidRPr="004C2946" w:rsidRDefault="003F0CBD" w:rsidP="003F0CBD">
            <w:pPr>
              <w:jc w:val="both"/>
              <w:rPr>
                <w:rFonts w:cs="Arial"/>
                <w:sz w:val="20"/>
                <w:szCs w:val="20"/>
              </w:rPr>
            </w:pPr>
          </w:p>
        </w:tc>
        <w:tc>
          <w:tcPr>
            <w:tcW w:w="597" w:type="dxa"/>
            <w:vMerge/>
          </w:tcPr>
          <w:p w14:paraId="1055BD08" w14:textId="77777777" w:rsidR="003F0CBD" w:rsidRPr="004C2946" w:rsidRDefault="003F0CBD" w:rsidP="003F0CBD">
            <w:pPr>
              <w:jc w:val="center"/>
              <w:rPr>
                <w:rFonts w:cs="Arial"/>
                <w:sz w:val="20"/>
                <w:szCs w:val="20"/>
              </w:rPr>
            </w:pPr>
          </w:p>
        </w:tc>
      </w:tr>
      <w:tr w:rsidR="003F0CBD" w:rsidRPr="004C2946" w14:paraId="2F9F226D" w14:textId="77777777" w:rsidTr="003F0CBD">
        <w:trPr>
          <w:jc w:val="center"/>
        </w:trPr>
        <w:tc>
          <w:tcPr>
            <w:tcW w:w="495" w:type="dxa"/>
          </w:tcPr>
          <w:p w14:paraId="2333382F" w14:textId="77777777" w:rsidR="003F0CBD" w:rsidRPr="004C2946" w:rsidRDefault="003F0CBD" w:rsidP="003F0CBD">
            <w:pPr>
              <w:jc w:val="both"/>
              <w:rPr>
                <w:rFonts w:cs="Arial"/>
                <w:sz w:val="20"/>
                <w:szCs w:val="20"/>
              </w:rPr>
            </w:pPr>
          </w:p>
        </w:tc>
        <w:tc>
          <w:tcPr>
            <w:tcW w:w="617" w:type="dxa"/>
          </w:tcPr>
          <w:p w14:paraId="7EFF278E" w14:textId="77777777" w:rsidR="003F0CBD" w:rsidRPr="004C2946" w:rsidRDefault="003F0CBD" w:rsidP="003F0CBD">
            <w:pPr>
              <w:jc w:val="both"/>
              <w:rPr>
                <w:rFonts w:cs="Arial"/>
                <w:sz w:val="20"/>
                <w:szCs w:val="20"/>
              </w:rPr>
            </w:pPr>
          </w:p>
        </w:tc>
        <w:tc>
          <w:tcPr>
            <w:tcW w:w="884" w:type="dxa"/>
          </w:tcPr>
          <w:p w14:paraId="1D9D738A" w14:textId="77777777" w:rsidR="003F0CBD" w:rsidRDefault="003F0CBD" w:rsidP="003F0CBD">
            <w:pPr>
              <w:jc w:val="both"/>
              <w:rPr>
                <w:rFonts w:cs="Arial"/>
                <w:sz w:val="20"/>
                <w:szCs w:val="20"/>
              </w:rPr>
            </w:pPr>
            <w:r>
              <w:rPr>
                <w:rFonts w:cs="Arial"/>
                <w:sz w:val="20"/>
                <w:szCs w:val="20"/>
              </w:rPr>
              <w:t>3.1.3</w:t>
            </w:r>
          </w:p>
        </w:tc>
        <w:tc>
          <w:tcPr>
            <w:tcW w:w="5625" w:type="dxa"/>
          </w:tcPr>
          <w:p w14:paraId="3C663FD6" w14:textId="77777777" w:rsidR="003F0CBD" w:rsidRDefault="003F0CBD" w:rsidP="003F0CBD">
            <w:pPr>
              <w:jc w:val="right"/>
              <w:rPr>
                <w:rFonts w:cs="Arial"/>
                <w:sz w:val="20"/>
                <w:szCs w:val="20"/>
              </w:rPr>
            </w:pPr>
            <w:r>
              <w:rPr>
                <w:rFonts w:cs="Arial"/>
                <w:sz w:val="20"/>
                <w:szCs w:val="20"/>
              </w:rPr>
              <w:t>The role of remote monitoring in LOS for quality statements</w:t>
            </w:r>
          </w:p>
        </w:tc>
        <w:tc>
          <w:tcPr>
            <w:tcW w:w="567" w:type="dxa"/>
            <w:vMerge/>
          </w:tcPr>
          <w:p w14:paraId="39ABD241" w14:textId="77777777" w:rsidR="003F0CBD" w:rsidRPr="004C2946" w:rsidRDefault="003F0CBD" w:rsidP="003F0CBD">
            <w:pPr>
              <w:jc w:val="center"/>
              <w:rPr>
                <w:rFonts w:cs="Arial"/>
                <w:sz w:val="20"/>
                <w:szCs w:val="20"/>
              </w:rPr>
            </w:pPr>
          </w:p>
        </w:tc>
        <w:tc>
          <w:tcPr>
            <w:tcW w:w="2412" w:type="dxa"/>
            <w:vMerge/>
          </w:tcPr>
          <w:p w14:paraId="0FADD578" w14:textId="77777777" w:rsidR="003F0CBD" w:rsidRDefault="003F0CBD" w:rsidP="003F0CBD">
            <w:pPr>
              <w:jc w:val="both"/>
              <w:rPr>
                <w:rFonts w:cs="Arial"/>
                <w:sz w:val="20"/>
                <w:szCs w:val="20"/>
              </w:rPr>
            </w:pPr>
          </w:p>
        </w:tc>
        <w:tc>
          <w:tcPr>
            <w:tcW w:w="2977" w:type="dxa"/>
            <w:vMerge/>
          </w:tcPr>
          <w:p w14:paraId="1AE30582" w14:textId="77777777" w:rsidR="003F0CBD" w:rsidRPr="004C2946" w:rsidRDefault="003F0CBD" w:rsidP="003F0CBD">
            <w:pPr>
              <w:jc w:val="both"/>
              <w:rPr>
                <w:rFonts w:cs="Arial"/>
                <w:sz w:val="20"/>
                <w:szCs w:val="20"/>
              </w:rPr>
            </w:pPr>
          </w:p>
        </w:tc>
        <w:tc>
          <w:tcPr>
            <w:tcW w:w="597" w:type="dxa"/>
            <w:vMerge/>
          </w:tcPr>
          <w:p w14:paraId="12570673" w14:textId="77777777" w:rsidR="003F0CBD" w:rsidRPr="004C2946" w:rsidRDefault="003F0CBD" w:rsidP="003F0CBD">
            <w:pPr>
              <w:jc w:val="both"/>
              <w:rPr>
                <w:rFonts w:cs="Arial"/>
                <w:sz w:val="20"/>
                <w:szCs w:val="20"/>
              </w:rPr>
            </w:pPr>
          </w:p>
        </w:tc>
      </w:tr>
      <w:tr w:rsidR="003F0CBD" w:rsidRPr="004C2946" w14:paraId="5419FAEB" w14:textId="77777777" w:rsidTr="003F0CBD">
        <w:trPr>
          <w:jc w:val="center"/>
        </w:trPr>
        <w:tc>
          <w:tcPr>
            <w:tcW w:w="495" w:type="dxa"/>
          </w:tcPr>
          <w:p w14:paraId="06F86F5E" w14:textId="77777777" w:rsidR="003F0CBD" w:rsidRPr="004C2946" w:rsidRDefault="003F0CBD" w:rsidP="003F0CBD">
            <w:pPr>
              <w:jc w:val="both"/>
              <w:rPr>
                <w:rFonts w:cs="Arial"/>
                <w:sz w:val="20"/>
                <w:szCs w:val="20"/>
              </w:rPr>
            </w:pPr>
          </w:p>
        </w:tc>
        <w:tc>
          <w:tcPr>
            <w:tcW w:w="617" w:type="dxa"/>
          </w:tcPr>
          <w:p w14:paraId="03D50C5E" w14:textId="77777777" w:rsidR="003F0CBD" w:rsidRPr="004C2946" w:rsidRDefault="003F0CBD" w:rsidP="003F0CBD">
            <w:pPr>
              <w:jc w:val="both"/>
              <w:rPr>
                <w:rFonts w:cs="Arial"/>
                <w:sz w:val="20"/>
                <w:szCs w:val="20"/>
              </w:rPr>
            </w:pPr>
          </w:p>
        </w:tc>
        <w:tc>
          <w:tcPr>
            <w:tcW w:w="884" w:type="dxa"/>
          </w:tcPr>
          <w:p w14:paraId="1F4833DD" w14:textId="77777777" w:rsidR="003F0CBD" w:rsidRDefault="003F0CBD" w:rsidP="003F0CBD">
            <w:pPr>
              <w:jc w:val="both"/>
              <w:rPr>
                <w:rFonts w:cs="Arial"/>
                <w:sz w:val="20"/>
                <w:szCs w:val="20"/>
              </w:rPr>
            </w:pPr>
            <w:r>
              <w:rPr>
                <w:rFonts w:cs="Arial"/>
                <w:sz w:val="20"/>
                <w:szCs w:val="20"/>
              </w:rPr>
              <w:t>3.1.4</w:t>
            </w:r>
          </w:p>
        </w:tc>
        <w:tc>
          <w:tcPr>
            <w:tcW w:w="5625" w:type="dxa"/>
          </w:tcPr>
          <w:p w14:paraId="2FFA643A" w14:textId="77777777" w:rsidR="003F0CBD" w:rsidRDefault="003F0CBD" w:rsidP="003F0CBD">
            <w:pPr>
              <w:jc w:val="right"/>
              <w:rPr>
                <w:rFonts w:cs="Arial"/>
                <w:sz w:val="20"/>
                <w:szCs w:val="20"/>
              </w:rPr>
            </w:pPr>
            <w:r>
              <w:rPr>
                <w:rFonts w:cs="Arial"/>
                <w:sz w:val="20"/>
                <w:szCs w:val="20"/>
              </w:rPr>
              <w:t xml:space="preserve">IALA Risk management tools: PAWSA; IWRAP Mk.2 </w:t>
            </w:r>
          </w:p>
        </w:tc>
        <w:tc>
          <w:tcPr>
            <w:tcW w:w="567" w:type="dxa"/>
            <w:vMerge w:val="restart"/>
          </w:tcPr>
          <w:p w14:paraId="33E3CEBA" w14:textId="77777777" w:rsidR="003F0CBD" w:rsidRPr="004C2946" w:rsidRDefault="003F0CBD" w:rsidP="003F0CBD">
            <w:pPr>
              <w:jc w:val="center"/>
              <w:rPr>
                <w:rFonts w:cs="Arial"/>
                <w:sz w:val="20"/>
                <w:szCs w:val="20"/>
              </w:rPr>
            </w:pPr>
            <w:r>
              <w:rPr>
                <w:rFonts w:cs="Arial"/>
                <w:sz w:val="20"/>
                <w:szCs w:val="20"/>
              </w:rPr>
              <w:t>5</w:t>
            </w:r>
          </w:p>
        </w:tc>
        <w:tc>
          <w:tcPr>
            <w:tcW w:w="2412" w:type="dxa"/>
            <w:vMerge w:val="restart"/>
          </w:tcPr>
          <w:p w14:paraId="457E7E40" w14:textId="77777777" w:rsidR="003F0CBD" w:rsidRDefault="003F0CBD" w:rsidP="003F0CBD">
            <w:pPr>
              <w:jc w:val="both"/>
              <w:rPr>
                <w:rFonts w:cs="Arial"/>
                <w:sz w:val="20"/>
                <w:szCs w:val="20"/>
              </w:rPr>
            </w:pPr>
          </w:p>
        </w:tc>
        <w:tc>
          <w:tcPr>
            <w:tcW w:w="2977" w:type="dxa"/>
            <w:vMerge w:val="restart"/>
          </w:tcPr>
          <w:p w14:paraId="20BE3E6F" w14:textId="77777777" w:rsidR="003F0CBD" w:rsidRDefault="003F0CBD" w:rsidP="003F0CBD">
            <w:pPr>
              <w:jc w:val="both"/>
              <w:rPr>
                <w:rFonts w:cs="Arial"/>
                <w:sz w:val="20"/>
                <w:szCs w:val="20"/>
              </w:rPr>
            </w:pPr>
            <w:r>
              <w:rPr>
                <w:rFonts w:cs="Arial"/>
                <w:sz w:val="20"/>
                <w:szCs w:val="20"/>
              </w:rPr>
              <w:t>Rec O-134; O-138</w:t>
            </w:r>
          </w:p>
          <w:p w14:paraId="3D6DF25B" w14:textId="77777777" w:rsidR="003F0CBD" w:rsidRPr="004C2946" w:rsidRDefault="003F0CBD" w:rsidP="003F0CBD">
            <w:pPr>
              <w:jc w:val="both"/>
              <w:rPr>
                <w:rFonts w:cs="Arial"/>
                <w:sz w:val="20"/>
                <w:szCs w:val="20"/>
              </w:rPr>
            </w:pPr>
            <w:r>
              <w:rPr>
                <w:rFonts w:cs="Arial"/>
                <w:sz w:val="20"/>
                <w:szCs w:val="20"/>
              </w:rPr>
              <w:t>GL 1018; 1057; 1058</w:t>
            </w:r>
          </w:p>
        </w:tc>
        <w:tc>
          <w:tcPr>
            <w:tcW w:w="597" w:type="dxa"/>
            <w:vMerge w:val="restart"/>
          </w:tcPr>
          <w:p w14:paraId="3DF75238" w14:textId="77777777" w:rsidR="003F0CBD" w:rsidRPr="004C2946" w:rsidRDefault="003F0CBD" w:rsidP="003F0CBD">
            <w:pPr>
              <w:jc w:val="both"/>
              <w:rPr>
                <w:rFonts w:cs="Arial"/>
                <w:sz w:val="20"/>
                <w:szCs w:val="20"/>
              </w:rPr>
            </w:pPr>
            <w:r>
              <w:rPr>
                <w:rFonts w:cs="Arial"/>
                <w:sz w:val="20"/>
                <w:szCs w:val="20"/>
              </w:rPr>
              <w:t>14</w:t>
            </w:r>
          </w:p>
        </w:tc>
      </w:tr>
      <w:tr w:rsidR="003F0CBD" w:rsidRPr="004C2946" w14:paraId="6A3E8A37" w14:textId="77777777" w:rsidTr="003F0CBD">
        <w:trPr>
          <w:jc w:val="center"/>
        </w:trPr>
        <w:tc>
          <w:tcPr>
            <w:tcW w:w="495" w:type="dxa"/>
          </w:tcPr>
          <w:p w14:paraId="03BBFBA4" w14:textId="77777777" w:rsidR="003F0CBD" w:rsidRPr="004C2946" w:rsidRDefault="003F0CBD" w:rsidP="003F0CBD">
            <w:pPr>
              <w:jc w:val="both"/>
              <w:rPr>
                <w:rFonts w:cs="Arial"/>
                <w:sz w:val="20"/>
                <w:szCs w:val="20"/>
              </w:rPr>
            </w:pPr>
          </w:p>
        </w:tc>
        <w:tc>
          <w:tcPr>
            <w:tcW w:w="617" w:type="dxa"/>
          </w:tcPr>
          <w:p w14:paraId="5DB17621" w14:textId="77777777" w:rsidR="003F0CBD" w:rsidRPr="004C2946" w:rsidRDefault="003F0CBD" w:rsidP="003F0CBD">
            <w:pPr>
              <w:jc w:val="both"/>
              <w:rPr>
                <w:rFonts w:cs="Arial"/>
                <w:sz w:val="20"/>
                <w:szCs w:val="20"/>
              </w:rPr>
            </w:pPr>
          </w:p>
        </w:tc>
        <w:tc>
          <w:tcPr>
            <w:tcW w:w="884" w:type="dxa"/>
          </w:tcPr>
          <w:p w14:paraId="7C0DA8A0" w14:textId="77777777" w:rsidR="003F0CBD" w:rsidRDefault="003F0CBD" w:rsidP="003F0CBD">
            <w:pPr>
              <w:jc w:val="both"/>
              <w:rPr>
                <w:rFonts w:cs="Arial"/>
                <w:sz w:val="20"/>
                <w:szCs w:val="20"/>
              </w:rPr>
            </w:pPr>
            <w:r>
              <w:rPr>
                <w:rFonts w:cs="Arial"/>
                <w:sz w:val="20"/>
                <w:szCs w:val="20"/>
              </w:rPr>
              <w:t>3.1.5</w:t>
            </w:r>
          </w:p>
        </w:tc>
        <w:tc>
          <w:tcPr>
            <w:tcW w:w="5625" w:type="dxa"/>
          </w:tcPr>
          <w:p w14:paraId="330AFDC2" w14:textId="77777777" w:rsidR="003F0CBD" w:rsidRDefault="003F0CBD" w:rsidP="003F0CBD">
            <w:pPr>
              <w:jc w:val="right"/>
              <w:rPr>
                <w:rFonts w:cs="Arial"/>
                <w:sz w:val="20"/>
                <w:szCs w:val="20"/>
              </w:rPr>
            </w:pPr>
            <w:r>
              <w:rPr>
                <w:rFonts w:cs="Arial"/>
                <w:sz w:val="20"/>
                <w:szCs w:val="20"/>
              </w:rPr>
              <w:t>Use of simulation in navigation  risk management</w:t>
            </w:r>
          </w:p>
        </w:tc>
        <w:tc>
          <w:tcPr>
            <w:tcW w:w="567" w:type="dxa"/>
            <w:vMerge/>
          </w:tcPr>
          <w:p w14:paraId="47B5CA3A" w14:textId="77777777" w:rsidR="003F0CBD" w:rsidRPr="004C2946" w:rsidRDefault="003F0CBD" w:rsidP="003F0CBD">
            <w:pPr>
              <w:jc w:val="center"/>
              <w:rPr>
                <w:rFonts w:cs="Arial"/>
                <w:sz w:val="20"/>
                <w:szCs w:val="20"/>
              </w:rPr>
            </w:pPr>
          </w:p>
        </w:tc>
        <w:tc>
          <w:tcPr>
            <w:tcW w:w="2412" w:type="dxa"/>
            <w:vMerge/>
          </w:tcPr>
          <w:p w14:paraId="241BE93D" w14:textId="77777777" w:rsidR="003F0CBD" w:rsidRDefault="003F0CBD" w:rsidP="003F0CBD">
            <w:pPr>
              <w:rPr>
                <w:rFonts w:cs="Arial"/>
                <w:sz w:val="20"/>
                <w:szCs w:val="20"/>
              </w:rPr>
            </w:pPr>
          </w:p>
        </w:tc>
        <w:tc>
          <w:tcPr>
            <w:tcW w:w="2977" w:type="dxa"/>
            <w:vMerge/>
          </w:tcPr>
          <w:p w14:paraId="5DCF9EA7" w14:textId="77777777" w:rsidR="003F0CBD" w:rsidRPr="004C2946" w:rsidRDefault="003F0CBD" w:rsidP="003F0CBD">
            <w:pPr>
              <w:rPr>
                <w:rFonts w:cs="Arial"/>
                <w:sz w:val="20"/>
                <w:szCs w:val="20"/>
              </w:rPr>
            </w:pPr>
          </w:p>
        </w:tc>
        <w:tc>
          <w:tcPr>
            <w:tcW w:w="597" w:type="dxa"/>
            <w:vMerge/>
          </w:tcPr>
          <w:p w14:paraId="0106502D" w14:textId="77777777" w:rsidR="003F0CBD" w:rsidRPr="004C2946" w:rsidRDefault="003F0CBD" w:rsidP="003F0CBD">
            <w:pPr>
              <w:jc w:val="center"/>
              <w:rPr>
                <w:rFonts w:cs="Arial"/>
                <w:sz w:val="20"/>
                <w:szCs w:val="20"/>
              </w:rPr>
            </w:pPr>
          </w:p>
        </w:tc>
      </w:tr>
      <w:tr w:rsidR="003F0CBD" w:rsidRPr="004C2946" w14:paraId="7BE5750E" w14:textId="77777777" w:rsidTr="003F0CBD">
        <w:trPr>
          <w:jc w:val="center"/>
        </w:trPr>
        <w:tc>
          <w:tcPr>
            <w:tcW w:w="495" w:type="dxa"/>
          </w:tcPr>
          <w:p w14:paraId="7C493ED6" w14:textId="77777777" w:rsidR="003F0CBD" w:rsidRPr="004C2946" w:rsidRDefault="003F0CBD" w:rsidP="003F0CBD">
            <w:pPr>
              <w:jc w:val="both"/>
              <w:rPr>
                <w:rFonts w:cs="Arial"/>
                <w:sz w:val="20"/>
                <w:szCs w:val="20"/>
              </w:rPr>
            </w:pPr>
          </w:p>
        </w:tc>
        <w:tc>
          <w:tcPr>
            <w:tcW w:w="617" w:type="dxa"/>
          </w:tcPr>
          <w:p w14:paraId="20FCA1C3" w14:textId="77777777" w:rsidR="003F0CBD" w:rsidRPr="004C2946" w:rsidRDefault="003F0CBD" w:rsidP="003F0CBD">
            <w:pPr>
              <w:jc w:val="both"/>
              <w:rPr>
                <w:rFonts w:cs="Arial"/>
                <w:sz w:val="20"/>
                <w:szCs w:val="20"/>
              </w:rPr>
            </w:pPr>
          </w:p>
        </w:tc>
        <w:tc>
          <w:tcPr>
            <w:tcW w:w="884" w:type="dxa"/>
          </w:tcPr>
          <w:p w14:paraId="16D67FCC" w14:textId="77777777" w:rsidR="003F0CBD" w:rsidRDefault="003F0CBD" w:rsidP="003F0CBD">
            <w:pPr>
              <w:jc w:val="both"/>
              <w:rPr>
                <w:rFonts w:cs="Arial"/>
                <w:sz w:val="20"/>
                <w:szCs w:val="20"/>
              </w:rPr>
            </w:pPr>
            <w:r>
              <w:rPr>
                <w:rFonts w:cs="Arial"/>
                <w:sz w:val="20"/>
                <w:szCs w:val="20"/>
              </w:rPr>
              <w:t>3.1.6</w:t>
            </w:r>
          </w:p>
        </w:tc>
        <w:tc>
          <w:tcPr>
            <w:tcW w:w="5625" w:type="dxa"/>
          </w:tcPr>
          <w:p w14:paraId="3DF1734D" w14:textId="77777777" w:rsidR="003F0CBD" w:rsidRDefault="003F0CBD" w:rsidP="003F0CBD">
            <w:pPr>
              <w:jc w:val="right"/>
              <w:rPr>
                <w:rFonts w:cs="Arial"/>
                <w:sz w:val="20"/>
                <w:szCs w:val="20"/>
              </w:rPr>
            </w:pPr>
            <w:r>
              <w:rPr>
                <w:rFonts w:cs="Arial"/>
                <w:sz w:val="20"/>
                <w:szCs w:val="20"/>
              </w:rPr>
              <w:t>Development of a Strategic Plan</w:t>
            </w:r>
          </w:p>
        </w:tc>
        <w:tc>
          <w:tcPr>
            <w:tcW w:w="567" w:type="dxa"/>
          </w:tcPr>
          <w:p w14:paraId="72E121AB" w14:textId="77777777" w:rsidR="003F0CBD" w:rsidRPr="004C2946" w:rsidRDefault="003F0CBD" w:rsidP="003F0CBD">
            <w:pPr>
              <w:jc w:val="center"/>
              <w:rPr>
                <w:rFonts w:cs="Arial"/>
                <w:sz w:val="20"/>
                <w:szCs w:val="20"/>
              </w:rPr>
            </w:pPr>
            <w:r>
              <w:rPr>
                <w:rFonts w:cs="Arial"/>
                <w:sz w:val="20"/>
                <w:szCs w:val="20"/>
              </w:rPr>
              <w:t>5</w:t>
            </w:r>
          </w:p>
        </w:tc>
        <w:tc>
          <w:tcPr>
            <w:tcW w:w="2412" w:type="dxa"/>
            <w:vMerge w:val="restart"/>
          </w:tcPr>
          <w:p w14:paraId="41D58F03" w14:textId="77777777" w:rsidR="003F0CBD" w:rsidRDefault="003F0CBD" w:rsidP="003F0CBD">
            <w:pPr>
              <w:jc w:val="both"/>
              <w:rPr>
                <w:rFonts w:cs="Arial"/>
                <w:sz w:val="20"/>
                <w:szCs w:val="20"/>
              </w:rPr>
            </w:pPr>
          </w:p>
        </w:tc>
        <w:tc>
          <w:tcPr>
            <w:tcW w:w="2977" w:type="dxa"/>
            <w:vMerge w:val="restart"/>
          </w:tcPr>
          <w:p w14:paraId="38DC4387" w14:textId="77777777" w:rsidR="003F0CBD" w:rsidRDefault="003F0CBD" w:rsidP="003F0CBD">
            <w:pPr>
              <w:jc w:val="both"/>
              <w:rPr>
                <w:rFonts w:cs="Arial"/>
                <w:sz w:val="20"/>
                <w:szCs w:val="20"/>
              </w:rPr>
            </w:pPr>
            <w:r>
              <w:rPr>
                <w:rFonts w:cs="Arial"/>
                <w:sz w:val="20"/>
                <w:szCs w:val="20"/>
              </w:rPr>
              <w:t>GL 1074; 1075</w:t>
            </w:r>
          </w:p>
          <w:p w14:paraId="751758EC" w14:textId="77777777" w:rsidR="003F0CBD" w:rsidRPr="004C2946" w:rsidRDefault="003F0CBD" w:rsidP="003F0CBD">
            <w:pPr>
              <w:jc w:val="both"/>
              <w:rPr>
                <w:rFonts w:cs="Arial"/>
                <w:sz w:val="20"/>
                <w:szCs w:val="20"/>
              </w:rPr>
            </w:pPr>
            <w:r>
              <w:rPr>
                <w:rFonts w:cs="Arial"/>
                <w:sz w:val="20"/>
                <w:szCs w:val="20"/>
              </w:rPr>
              <w:t>IALA Lighthouse Conservation Manual</w:t>
            </w:r>
          </w:p>
        </w:tc>
        <w:tc>
          <w:tcPr>
            <w:tcW w:w="597" w:type="dxa"/>
            <w:vMerge w:val="restart"/>
          </w:tcPr>
          <w:p w14:paraId="1BBB4F7F" w14:textId="77777777" w:rsidR="003F0CBD" w:rsidRPr="004C2946" w:rsidRDefault="003F0CBD" w:rsidP="003F0CBD">
            <w:pPr>
              <w:jc w:val="both"/>
              <w:rPr>
                <w:rFonts w:cs="Arial"/>
                <w:sz w:val="20"/>
                <w:szCs w:val="20"/>
              </w:rPr>
            </w:pPr>
            <w:r>
              <w:rPr>
                <w:rFonts w:cs="Arial"/>
                <w:sz w:val="20"/>
                <w:szCs w:val="20"/>
              </w:rPr>
              <w:t>15</w:t>
            </w:r>
          </w:p>
        </w:tc>
      </w:tr>
      <w:tr w:rsidR="003F0CBD" w:rsidRPr="004C2946" w14:paraId="0C6EAA44" w14:textId="77777777" w:rsidTr="003F0CBD">
        <w:trPr>
          <w:jc w:val="center"/>
        </w:trPr>
        <w:tc>
          <w:tcPr>
            <w:tcW w:w="495" w:type="dxa"/>
          </w:tcPr>
          <w:p w14:paraId="2CC88396" w14:textId="77777777" w:rsidR="003F0CBD" w:rsidRPr="004C2946" w:rsidRDefault="003F0CBD" w:rsidP="003F0CBD">
            <w:pPr>
              <w:jc w:val="both"/>
              <w:rPr>
                <w:rFonts w:cs="Arial"/>
                <w:sz w:val="20"/>
                <w:szCs w:val="20"/>
              </w:rPr>
            </w:pPr>
          </w:p>
        </w:tc>
        <w:tc>
          <w:tcPr>
            <w:tcW w:w="617" w:type="dxa"/>
          </w:tcPr>
          <w:p w14:paraId="236CE1BE" w14:textId="77777777" w:rsidR="003F0CBD" w:rsidRPr="004C2946" w:rsidRDefault="003F0CBD" w:rsidP="003F0CBD">
            <w:pPr>
              <w:jc w:val="both"/>
              <w:rPr>
                <w:rFonts w:cs="Arial"/>
                <w:sz w:val="20"/>
                <w:szCs w:val="20"/>
              </w:rPr>
            </w:pPr>
          </w:p>
        </w:tc>
        <w:tc>
          <w:tcPr>
            <w:tcW w:w="884" w:type="dxa"/>
          </w:tcPr>
          <w:p w14:paraId="231CFE1B" w14:textId="77777777" w:rsidR="003F0CBD" w:rsidRDefault="003F0CBD" w:rsidP="003F0CBD">
            <w:pPr>
              <w:jc w:val="both"/>
              <w:rPr>
                <w:rFonts w:cs="Arial"/>
                <w:sz w:val="20"/>
                <w:szCs w:val="20"/>
              </w:rPr>
            </w:pPr>
            <w:r>
              <w:rPr>
                <w:rFonts w:cs="Arial"/>
                <w:sz w:val="20"/>
                <w:szCs w:val="20"/>
              </w:rPr>
              <w:t>3.1.7</w:t>
            </w:r>
          </w:p>
        </w:tc>
        <w:tc>
          <w:tcPr>
            <w:tcW w:w="5625" w:type="dxa"/>
          </w:tcPr>
          <w:p w14:paraId="2A4D219C" w14:textId="77777777" w:rsidR="003F0CBD" w:rsidRDefault="003F0CBD" w:rsidP="003F0CBD">
            <w:pPr>
              <w:jc w:val="right"/>
              <w:rPr>
                <w:rFonts w:cs="Arial"/>
                <w:sz w:val="20"/>
                <w:szCs w:val="20"/>
              </w:rPr>
            </w:pPr>
            <w:r>
              <w:rPr>
                <w:rFonts w:cs="Arial"/>
                <w:sz w:val="20"/>
                <w:szCs w:val="20"/>
              </w:rPr>
              <w:t>Preservation of cultural or historic AtoN stations</w:t>
            </w:r>
          </w:p>
        </w:tc>
        <w:tc>
          <w:tcPr>
            <w:tcW w:w="567" w:type="dxa"/>
          </w:tcPr>
          <w:p w14:paraId="6C0F224E" w14:textId="77777777" w:rsidR="003F0CBD" w:rsidRPr="004C2946" w:rsidRDefault="003F0CBD" w:rsidP="003F0CBD">
            <w:pPr>
              <w:jc w:val="center"/>
              <w:rPr>
                <w:rFonts w:cs="Arial"/>
                <w:sz w:val="20"/>
                <w:szCs w:val="20"/>
              </w:rPr>
            </w:pPr>
            <w:r>
              <w:rPr>
                <w:rFonts w:cs="Arial"/>
                <w:sz w:val="20"/>
                <w:szCs w:val="20"/>
              </w:rPr>
              <w:t>4</w:t>
            </w:r>
          </w:p>
        </w:tc>
        <w:tc>
          <w:tcPr>
            <w:tcW w:w="2412" w:type="dxa"/>
            <w:vMerge/>
          </w:tcPr>
          <w:p w14:paraId="1BA3F2DD" w14:textId="77777777" w:rsidR="003F0CBD" w:rsidRDefault="003F0CBD" w:rsidP="003F0CBD">
            <w:pPr>
              <w:jc w:val="both"/>
              <w:rPr>
                <w:rFonts w:cs="Arial"/>
                <w:sz w:val="20"/>
                <w:szCs w:val="20"/>
              </w:rPr>
            </w:pPr>
          </w:p>
        </w:tc>
        <w:tc>
          <w:tcPr>
            <w:tcW w:w="2977" w:type="dxa"/>
            <w:vMerge/>
          </w:tcPr>
          <w:p w14:paraId="7BA8CABE" w14:textId="77777777" w:rsidR="003F0CBD" w:rsidRPr="004C2946" w:rsidRDefault="003F0CBD" w:rsidP="003F0CBD">
            <w:pPr>
              <w:jc w:val="both"/>
              <w:rPr>
                <w:rFonts w:cs="Arial"/>
                <w:sz w:val="20"/>
                <w:szCs w:val="20"/>
              </w:rPr>
            </w:pPr>
          </w:p>
        </w:tc>
        <w:tc>
          <w:tcPr>
            <w:tcW w:w="597" w:type="dxa"/>
            <w:vMerge/>
          </w:tcPr>
          <w:p w14:paraId="1576DFA6" w14:textId="77777777" w:rsidR="003F0CBD" w:rsidRPr="004C2946" w:rsidRDefault="003F0CBD" w:rsidP="003F0CBD">
            <w:pPr>
              <w:jc w:val="both"/>
              <w:rPr>
                <w:rFonts w:cs="Arial"/>
                <w:sz w:val="20"/>
                <w:szCs w:val="20"/>
              </w:rPr>
            </w:pPr>
          </w:p>
        </w:tc>
      </w:tr>
    </w:tbl>
    <w:p w14:paraId="0C86A6B5" w14:textId="77777777" w:rsidR="003F0CBD" w:rsidRPr="003F0CBD" w:rsidRDefault="003F0CBD" w:rsidP="003F0CBD">
      <w:pPr>
        <w:rPr>
          <w:lang w:eastAsia="de-DE"/>
        </w:rPr>
      </w:pPr>
    </w:p>
    <w:p w14:paraId="24B6237B" w14:textId="77777777" w:rsidR="008214BE" w:rsidRDefault="008214BE" w:rsidP="00BA0FC4">
      <w:pPr>
        <w:pStyle w:val="BodyText"/>
        <w:rPr>
          <w:lang w:eastAsia="de-DE"/>
        </w:rPr>
      </w:pPr>
    </w:p>
    <w:p w14:paraId="7A7BE239" w14:textId="77777777" w:rsidR="008214BE" w:rsidRDefault="008214BE" w:rsidP="00BA0FC4">
      <w:pPr>
        <w:pStyle w:val="BodyText"/>
        <w:rPr>
          <w:lang w:eastAsia="de-DE"/>
        </w:rPr>
        <w:sectPr w:rsidR="008214BE" w:rsidSect="003F0CBD">
          <w:headerReference w:type="first" r:id="rId28"/>
          <w:footerReference w:type="first" r:id="rId29"/>
          <w:pgSz w:w="16838" w:h="11906" w:orient="landscape" w:code="9"/>
          <w:pgMar w:top="1418" w:right="1134" w:bottom="1134" w:left="1134" w:header="567" w:footer="567" w:gutter="0"/>
          <w:cols w:space="708"/>
          <w:titlePg/>
          <w:docGrid w:linePitch="360"/>
        </w:sectPr>
      </w:pPr>
    </w:p>
    <w:p w14:paraId="7DA29BEA" w14:textId="77777777" w:rsidR="008214BE" w:rsidRDefault="003F0CBD" w:rsidP="003F0CBD">
      <w:pPr>
        <w:pStyle w:val="Title"/>
        <w:rPr>
          <w:lang w:eastAsia="de-DE"/>
        </w:rPr>
      </w:pPr>
      <w:bookmarkStart w:id="114" w:name="_Toc306783974"/>
      <w:r>
        <w:lastRenderedPageBreak/>
        <w:t>MODULE 4 – TECHNICAL ISSUES - WORKSHOP</w:t>
      </w:r>
      <w:bookmarkEnd w:id="114"/>
    </w:p>
    <w:p w14:paraId="62445FE9" w14:textId="77777777" w:rsidR="003F0CBD" w:rsidRDefault="003F0CBD" w:rsidP="00967601">
      <w:pPr>
        <w:pStyle w:val="AnnexHead1"/>
        <w:numPr>
          <w:ilvl w:val="0"/>
          <w:numId w:val="22"/>
        </w:numPr>
      </w:pPr>
      <w:r>
        <w:t>Introduction</w:t>
      </w:r>
    </w:p>
    <w:p w14:paraId="742049E1" w14:textId="77777777" w:rsidR="003F0CBD" w:rsidRDefault="003F0CBD" w:rsidP="003F0CBD">
      <w:pPr>
        <w:pStyle w:val="BodyText"/>
        <w:rPr>
          <w:lang w:eastAsia="de-DE"/>
        </w:rPr>
      </w:pPr>
      <w:r>
        <w:rPr>
          <w:lang w:eastAsia="de-DE"/>
        </w:rPr>
        <w:t xml:space="preserve">Module 4 is designed to permit  IALA </w:t>
      </w:r>
      <w:r w:rsidR="000460D5">
        <w:rPr>
          <w:lang w:eastAsia="de-DE"/>
        </w:rPr>
        <w:t xml:space="preserve">National and </w:t>
      </w:r>
      <w:r>
        <w:rPr>
          <w:lang w:eastAsia="de-DE"/>
        </w:rPr>
        <w:t xml:space="preserve">Industrial Members to present potential solutions to technical issues relevant to Module 2 – </w:t>
      </w:r>
      <w:r w:rsidR="00657B12">
        <w:rPr>
          <w:lang w:eastAsia="de-DE"/>
        </w:rPr>
        <w:t xml:space="preserve">The </w:t>
      </w:r>
      <w:r>
        <w:rPr>
          <w:lang w:eastAsia="de-DE"/>
        </w:rPr>
        <w:t>Navigation</w:t>
      </w:r>
      <w:r w:rsidR="000460D5">
        <w:rPr>
          <w:lang w:eastAsia="de-DE"/>
        </w:rPr>
        <w:t xml:space="preserve"> Environment</w:t>
      </w:r>
      <w:r>
        <w:rPr>
          <w:lang w:eastAsia="de-DE"/>
        </w:rPr>
        <w:t>.</w:t>
      </w:r>
    </w:p>
    <w:p w14:paraId="15BF2D95" w14:textId="77777777" w:rsidR="003F0CBD" w:rsidRDefault="003F0CBD" w:rsidP="00E2692A">
      <w:pPr>
        <w:pStyle w:val="AnnexHead1"/>
      </w:pPr>
      <w:r>
        <w:t>SUBJECT FRAMEWORK</w:t>
      </w:r>
    </w:p>
    <w:p w14:paraId="624475E2" w14:textId="77777777" w:rsidR="003F0CBD" w:rsidRDefault="003F0CBD" w:rsidP="00E2692A">
      <w:pPr>
        <w:pStyle w:val="AnnexHead2"/>
        <w:rPr>
          <w:lang w:eastAsia="de-DE"/>
        </w:rPr>
      </w:pPr>
      <w:r>
        <w:rPr>
          <w:lang w:eastAsia="de-DE"/>
        </w:rPr>
        <w:t>Scope</w:t>
      </w:r>
    </w:p>
    <w:p w14:paraId="776B4740" w14:textId="77777777" w:rsidR="003F0CBD" w:rsidRDefault="003F0CBD" w:rsidP="003F0CBD">
      <w:pPr>
        <w:pStyle w:val="BodyText"/>
        <w:rPr>
          <w:lang w:eastAsia="de-DE"/>
        </w:rPr>
      </w:pPr>
      <w:r>
        <w:rPr>
          <w:lang w:eastAsia="de-DE"/>
        </w:rPr>
        <w:t>There is no formal or detailed syllabus for Module 4.</w:t>
      </w:r>
      <w:r w:rsidR="00785C88">
        <w:rPr>
          <w:lang w:eastAsia="de-DE"/>
        </w:rPr>
        <w:t xml:space="preserve"> </w:t>
      </w:r>
      <w:r>
        <w:rPr>
          <w:lang w:eastAsia="de-DE"/>
        </w:rPr>
        <w:t xml:space="preserve"> It </w:t>
      </w:r>
      <w:r w:rsidR="00381A98">
        <w:rPr>
          <w:lang w:eastAsia="de-DE"/>
        </w:rPr>
        <w:t>is</w:t>
      </w:r>
      <w:r>
        <w:rPr>
          <w:lang w:eastAsia="de-DE"/>
        </w:rPr>
        <w:t xml:space="preserve"> for the participants, assisted by the Course Supervisor, to derive short or medium term potential solutions to specific issues relevant to their region generated during Module 2. </w:t>
      </w:r>
      <w:r w:rsidR="00785C88">
        <w:rPr>
          <w:lang w:eastAsia="de-DE"/>
        </w:rPr>
        <w:t xml:space="preserve"> </w:t>
      </w:r>
      <w:r>
        <w:rPr>
          <w:lang w:eastAsia="de-DE"/>
        </w:rPr>
        <w:t>For example matters concerning the increasing use of New Technology radars, PNT mitigation measures</w:t>
      </w:r>
      <w:ins w:id="115" w:author="martinb" w:date="2011-10-19T10:36:00Z">
        <w:r w:rsidR="00122F70">
          <w:rPr>
            <w:lang w:eastAsia="de-DE"/>
          </w:rPr>
          <w:t>,</w:t>
        </w:r>
      </w:ins>
      <w:r>
        <w:rPr>
          <w:lang w:eastAsia="de-DE"/>
        </w:rPr>
        <w:t xml:space="preserve"> or the remote monitoring of AtoN.</w:t>
      </w:r>
    </w:p>
    <w:p w14:paraId="69994E85" w14:textId="77777777" w:rsidR="003F0CBD" w:rsidRDefault="003F0CBD" w:rsidP="00E2692A">
      <w:pPr>
        <w:pStyle w:val="AnnexHead2"/>
        <w:rPr>
          <w:lang w:eastAsia="de-DE"/>
        </w:rPr>
      </w:pPr>
      <w:r>
        <w:rPr>
          <w:lang w:eastAsia="de-DE"/>
        </w:rPr>
        <w:t>Aim</w:t>
      </w:r>
    </w:p>
    <w:p w14:paraId="3966304A" w14:textId="77777777" w:rsidR="003F0CBD" w:rsidRDefault="003F0CBD" w:rsidP="003F0CBD">
      <w:pPr>
        <w:pStyle w:val="BodyText"/>
        <w:rPr>
          <w:lang w:eastAsia="de-DE"/>
        </w:rPr>
      </w:pPr>
      <w:r>
        <w:rPr>
          <w:lang w:eastAsia="de-DE"/>
        </w:rPr>
        <w:t>On successful completion of Module 4, participants will have gained the necessary competency to develop potential technical solutions to regional issues for incorporation in their Strategic Plans and Levels of Service statements.</w:t>
      </w:r>
    </w:p>
    <w:p w14:paraId="205756E9" w14:textId="77777777" w:rsidR="003F0CBD" w:rsidRPr="00BA0FC4" w:rsidRDefault="003F0CBD" w:rsidP="00CC2DDF">
      <w:pPr>
        <w:pStyle w:val="BodyText"/>
        <w:rPr>
          <w:lang w:eastAsia="de-DE"/>
        </w:rPr>
      </w:pPr>
    </w:p>
    <w:sectPr w:rsidR="003F0CBD" w:rsidRPr="00BA0FC4" w:rsidSect="00A163D8">
      <w:headerReference w:type="first" r:id="rId30"/>
      <w:footerReference w:type="first" r:id="rId31"/>
      <w:pgSz w:w="11906" w:h="16838" w:code="9"/>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comment w:id="6" w:author="martinb" w:date="2011-10-19T08:50:00Z" w:initials="MB">
    <w:p w14:paraId="646FC4BA" w14:textId="77777777" w:rsidR="00D85764" w:rsidRDefault="00D85764">
      <w:pPr>
        <w:pStyle w:val="CommentText"/>
      </w:pPr>
      <w:r>
        <w:rPr>
          <w:rStyle w:val="CommentReference"/>
        </w:rPr>
        <w:annotationRef/>
      </w:r>
      <w:r>
        <w:t>It may be appropriate to explain the difference between level 1, 1+ and 2 here instead of referring the reader to reference documents</w:t>
      </w:r>
    </w:p>
  </w:comment>
  <w:comment w:id="64" w:author="martinb" w:date="2011-10-19T10:39:00Z" w:initials="MB">
    <w:p w14:paraId="2EDB05EA" w14:textId="77777777" w:rsidR="00E409AF" w:rsidRDefault="00E409AF">
      <w:pPr>
        <w:pStyle w:val="CommentText"/>
      </w:pPr>
      <w:r>
        <w:rPr>
          <w:rStyle w:val="CommentReference"/>
        </w:rPr>
        <w:annotationRef/>
      </w:r>
      <w:r>
        <w:t>4 years is mentioned elsewhere</w:t>
      </w:r>
      <w:r w:rsidR="00584CB8">
        <w:t xml:space="preserve"> earlier in the document</w:t>
      </w:r>
    </w:p>
  </w:comment>
  <w:comment w:id="70" w:author="martinb" w:date="2011-10-19T09:21:00Z" w:initials="MB">
    <w:p w14:paraId="237E9C87" w14:textId="77777777" w:rsidR="00E409AF" w:rsidRDefault="00E409AF">
      <w:pPr>
        <w:pStyle w:val="CommentText"/>
      </w:pPr>
      <w:r>
        <w:rPr>
          <w:rStyle w:val="CommentReference"/>
        </w:rPr>
        <w:annotationRef/>
      </w:r>
      <w:r>
        <w:t>Not sure why this is relevant?</w:t>
      </w:r>
    </w:p>
  </w:comment>
  <w:comment w:id="105" w:author="martinb" w:date="2011-10-19T10:43:00Z" w:initials="MB">
    <w:p w14:paraId="4B47BB90" w14:textId="77777777" w:rsidR="00584CB8" w:rsidRDefault="00584CB8">
      <w:pPr>
        <w:pStyle w:val="CommentText"/>
      </w:pPr>
      <w:r>
        <w:rPr>
          <w:rStyle w:val="CommentReference"/>
        </w:rPr>
        <w:annotationRef/>
      </w:r>
      <w:r>
        <w:t>Given the content, would this module be better off being called e-Navigation?</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7D353359" w14:textId="77777777" w:rsidR="002A271C" w:rsidRDefault="002A271C" w:rsidP="009E1230">
      <w:r>
        <w:separator/>
      </w:r>
    </w:p>
  </w:endnote>
  <w:endnote w:type="continuationSeparator" w:id="0">
    <w:p w14:paraId="7BB806FC" w14:textId="77777777" w:rsidR="002A271C" w:rsidRDefault="002A271C"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C57C4" w14:textId="77777777" w:rsidR="00BA54B5" w:rsidRDefault="00BA54B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A1FEC2" w14:textId="77777777" w:rsidR="00D85764" w:rsidRPr="008136BC" w:rsidRDefault="00D85764"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BA54B5">
      <w:rPr>
        <w:noProof/>
        <w:lang w:val="en-US"/>
      </w:rPr>
      <w:t>7</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BA54B5">
      <w:rPr>
        <w:noProof/>
        <w:lang w:val="en-US"/>
      </w:rPr>
      <w:t>22</w:t>
    </w:r>
    <w:r w:rsidRPr="008136BC">
      <w:rPr>
        <w:lang w:val="en-US"/>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63B62" w14:textId="77777777" w:rsidR="00D85764" w:rsidRDefault="00D85764" w:rsidP="008214BE">
    <w:pPr>
      <w:pStyle w:val="Footer"/>
      <w:tabs>
        <w:tab w:val="clear" w:pos="4678"/>
        <w:tab w:val="clear" w:pos="9356"/>
        <w:tab w:val="left" w:pos="5602"/>
      </w:tabs>
    </w:pPr>
    <w:r>
      <w:tab/>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2DCCA" w14:textId="77777777" w:rsidR="00D85764" w:rsidRDefault="00D85764" w:rsidP="00CC2DDF">
    <w:pPr>
      <w:pStyle w:val="Footer"/>
      <w:jc w:val="center"/>
    </w:pP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BA54B5">
      <w:rPr>
        <w:noProof/>
        <w:lang w:val="en-US"/>
      </w:rPr>
      <w:t>17</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BA54B5">
      <w:rPr>
        <w:noProof/>
        <w:lang w:val="en-US"/>
      </w:rPr>
      <w:t>17</w:t>
    </w:r>
    <w:r w:rsidRPr="008136BC">
      <w:rPr>
        <w:lang w:val="en-US"/>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0036ED" w14:textId="77777777" w:rsidR="00D85764" w:rsidRDefault="00D85764" w:rsidP="00CC2DDF">
    <w:pPr>
      <w:pStyle w:val="Footer"/>
    </w:pP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BA54B5">
      <w:rPr>
        <w:noProof/>
        <w:lang w:val="en-US"/>
      </w:rPr>
      <w:t>18</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BA54B5">
      <w:rPr>
        <w:noProof/>
        <w:lang w:val="en-US"/>
      </w:rPr>
      <w:t>18</w:t>
    </w:r>
    <w:r w:rsidRPr="008136BC">
      <w:rPr>
        <w:lang w:val="en-US"/>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A3B471" w14:textId="77777777" w:rsidR="00D85764" w:rsidRDefault="00D85764" w:rsidP="00CC2DDF">
    <w:pPr>
      <w:pStyle w:val="Footer"/>
      <w:tabs>
        <w:tab w:val="clear" w:pos="4678"/>
        <w:tab w:val="clear" w:pos="9356"/>
        <w:tab w:val="center" w:pos="7230"/>
        <w:tab w:val="right" w:pos="14601"/>
      </w:tabs>
    </w:pP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BA54B5">
      <w:rPr>
        <w:noProof/>
        <w:lang w:val="en-US"/>
      </w:rPr>
      <w:t>19</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BA54B5">
      <w:rPr>
        <w:noProof/>
        <w:lang w:val="en-US"/>
      </w:rPr>
      <w:t>19</w:t>
    </w:r>
    <w:r w:rsidRPr="008136BC">
      <w:rPr>
        <w:lang w:val="en-US"/>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9E880C" w14:textId="77777777" w:rsidR="00D85764" w:rsidRDefault="00D85764" w:rsidP="00CC2DDF">
    <w:pPr>
      <w:pStyle w:val="Footer"/>
    </w:pP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BA54B5">
      <w:rPr>
        <w:noProof/>
        <w:lang w:val="en-US"/>
      </w:rPr>
      <w:t>20</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BA54B5">
      <w:rPr>
        <w:noProof/>
        <w:lang w:val="en-US"/>
      </w:rPr>
      <w:t>20</w:t>
    </w:r>
    <w:r w:rsidRPr="008136BC">
      <w:rPr>
        <w:lang w:val="en-US"/>
      </w:rPr>
      <w:fldChar w:fldCharType="end"/>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B3083" w14:textId="77777777" w:rsidR="00D85764" w:rsidRDefault="00D85764" w:rsidP="00CC2DDF">
    <w:pPr>
      <w:pStyle w:val="Footer"/>
      <w:tabs>
        <w:tab w:val="clear" w:pos="4678"/>
        <w:tab w:val="clear" w:pos="9356"/>
        <w:tab w:val="center" w:pos="7230"/>
        <w:tab w:val="right" w:pos="14601"/>
      </w:tabs>
    </w:pP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BA54B5">
      <w:rPr>
        <w:noProof/>
        <w:lang w:val="en-US"/>
      </w:rPr>
      <w:t>21</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BA54B5">
      <w:rPr>
        <w:noProof/>
        <w:lang w:val="en-US"/>
      </w:rPr>
      <w:t>21</w:t>
    </w:r>
    <w:r w:rsidRPr="008136BC">
      <w:rPr>
        <w:lang w:val="en-US"/>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C452E6" w14:textId="77777777" w:rsidR="00D85764" w:rsidRDefault="00D85764" w:rsidP="00CC2DDF">
    <w:pPr>
      <w:pStyle w:val="Footer"/>
    </w:pP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BA54B5">
      <w:rPr>
        <w:noProof/>
        <w:lang w:val="en-US"/>
      </w:rPr>
      <w:t>22</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BA54B5">
      <w:rPr>
        <w:noProof/>
        <w:lang w:val="en-US"/>
      </w:rPr>
      <w:t>22</w:t>
    </w:r>
    <w:r w:rsidRPr="008136BC">
      <w:rPr>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27A87A15" w14:textId="77777777" w:rsidR="002A271C" w:rsidRDefault="002A271C" w:rsidP="009E1230">
      <w:r>
        <w:separator/>
      </w:r>
    </w:p>
  </w:footnote>
  <w:footnote w:type="continuationSeparator" w:id="0">
    <w:p w14:paraId="5B27FA01" w14:textId="77777777" w:rsidR="002A271C" w:rsidRDefault="002A271C" w:rsidP="009E1230">
      <w:r>
        <w:continuationSeparator/>
      </w:r>
    </w:p>
  </w:footnote>
  <w:footnote w:id="1">
    <w:p w14:paraId="17D8F45E" w14:textId="77777777" w:rsidR="00D85764" w:rsidRDefault="00D85764" w:rsidP="003E23A9">
      <w:pPr>
        <w:pStyle w:val="FootnoteText"/>
      </w:pPr>
      <w:r>
        <w:rPr>
          <w:rStyle w:val="FootnoteReference"/>
        </w:rPr>
        <w:footnoteRef/>
      </w:r>
      <w:r>
        <w:tab/>
        <w:t xml:space="preserve">Definitions; clarifications of terms and common abbreviations used in text of this Model Course are listed at </w:t>
      </w:r>
      <w:proofErr w:type="gramStart"/>
      <w:r>
        <w:t>Articles  1.2</w:t>
      </w:r>
      <w:proofErr w:type="gramEnd"/>
      <w:r>
        <w:t xml:space="preserve"> and 1.3 of Recommendation E-141 (December 2009).</w:t>
      </w:r>
    </w:p>
  </w:footnote>
  <w:footnote w:id="2">
    <w:p w14:paraId="79237AF5" w14:textId="77777777" w:rsidR="00D85764" w:rsidRDefault="00D85764" w:rsidP="003E23A9">
      <w:pPr>
        <w:pStyle w:val="FootnoteText"/>
      </w:pPr>
      <w:r>
        <w:rPr>
          <w:rStyle w:val="FootnoteReference"/>
        </w:rPr>
        <w:footnoteRef/>
      </w:r>
      <w:r>
        <w:tab/>
        <w:t xml:space="preserve">Further guidance can be found at Annex A to IALA Recommendation E-141/1 – Level 1 </w:t>
      </w:r>
      <w:proofErr w:type="gramStart"/>
      <w:r>
        <w:t>AtoN</w:t>
      </w:r>
      <w:proofErr w:type="gramEnd"/>
      <w:r>
        <w:t xml:space="preserve"> Model Course.</w:t>
      </w:r>
    </w:p>
  </w:footnote>
  <w:footnote w:id="3">
    <w:p w14:paraId="61310DC6" w14:textId="77777777" w:rsidR="00D85764" w:rsidRDefault="00D85764" w:rsidP="003E23A9">
      <w:pPr>
        <w:pStyle w:val="FootnoteText"/>
      </w:pPr>
      <w:r>
        <w:rPr>
          <w:rStyle w:val="FootnoteReference"/>
        </w:rPr>
        <w:footnoteRef/>
      </w:r>
      <w:r>
        <w:tab/>
        <w:t xml:space="preserve">The term “senior AtoN manager” is taken to mean a person who has held an IALA Level 1 </w:t>
      </w:r>
      <w:proofErr w:type="gramStart"/>
      <w:r>
        <w:t>AtoN</w:t>
      </w:r>
      <w:proofErr w:type="gramEnd"/>
      <w:r>
        <w:t xml:space="preserve"> Certificate for at least four years.</w:t>
      </w:r>
    </w:p>
  </w:footnote>
  <w:footnote w:id="4">
    <w:p w14:paraId="31EA600A" w14:textId="77777777" w:rsidR="00D85764" w:rsidRDefault="00D85764" w:rsidP="003E23A9">
      <w:pPr>
        <w:pStyle w:val="FootnoteText"/>
      </w:pPr>
      <w:r>
        <w:rPr>
          <w:rStyle w:val="FootnoteReference"/>
        </w:rPr>
        <w:footnoteRef/>
      </w:r>
      <w:r>
        <w:tab/>
        <w:t>Levels of Competence 1 (basic) and 2 (satisfactory) apply to junior managers and engineers. See Table 1 on page 9 of Model Course E-141/1 for Level 1 manager training.</w:t>
      </w:r>
    </w:p>
  </w:footnote>
  <w:footnote w:id="5">
    <w:p w14:paraId="077323D2" w14:textId="77777777" w:rsidR="00D85764" w:rsidRDefault="00D85764" w:rsidP="003E23A9">
      <w:pPr>
        <w:pStyle w:val="FootnoteText"/>
      </w:pPr>
      <w:r>
        <w:rPr>
          <w:rStyle w:val="FootnoteReference"/>
        </w:rPr>
        <w:footnoteRef/>
      </w:r>
      <w:r>
        <w:tab/>
      </w:r>
      <w:r w:rsidRPr="008E6167">
        <w:t>“Competent Authorities should ensure that instructo</w:t>
      </w:r>
      <w:r>
        <w:t>rs and assessors [or supervisors] are appropriately</w:t>
      </w:r>
      <w:r w:rsidRPr="008E6167">
        <w:t xml:space="preserve"> qualified and experienced for the particular training and assessment of competence for which they are given responsibility. </w:t>
      </w:r>
      <w:r>
        <w:t xml:space="preserve"> </w:t>
      </w:r>
      <w:r w:rsidRPr="008E6167">
        <w:t>Instructors should hold suitable professional and academic qualifications”</w:t>
      </w:r>
      <w:r>
        <w:t xml:space="preserve"> IALA Recommendation E-141 Article 5.1.2</w:t>
      </w:r>
    </w:p>
  </w:footnote>
  <w:footnote w:id="6">
    <w:p w14:paraId="6731EE01" w14:textId="77777777" w:rsidR="00D85764" w:rsidRPr="003E23A9" w:rsidRDefault="00D85764" w:rsidP="003E23A9">
      <w:pPr>
        <w:pStyle w:val="FootnoteText"/>
      </w:pPr>
      <w:r>
        <w:rPr>
          <w:rStyle w:val="FootnoteReference"/>
        </w:rPr>
        <w:footnoteRef/>
      </w:r>
      <w:r>
        <w:tab/>
      </w:r>
      <w:r w:rsidRPr="003E23A9">
        <w:t>Where possible</w:t>
      </w:r>
      <w:ins w:id="57" w:author="martinb" w:date="2011-10-19T10:45:00Z">
        <w:r w:rsidR="00FF3387">
          <w:t>,</w:t>
        </w:r>
      </w:ins>
      <w:r w:rsidRPr="003E23A9">
        <w:t xml:space="preserve"> </w:t>
      </w:r>
      <w:del w:id="58" w:author="martinb" w:date="2011-10-19T10:45:00Z">
        <w:r w:rsidRPr="003E23A9" w:rsidDel="00FF3387">
          <w:delText xml:space="preserve">Microsoft PowerPoint® </w:delText>
        </w:r>
      </w:del>
      <w:r w:rsidRPr="003E23A9">
        <w:t>presentations should be capable of being projected onto a suitable white background or screen</w:t>
      </w:r>
      <w:r>
        <w:t>.</w:t>
      </w:r>
    </w:p>
  </w:footnote>
  <w:footnote w:id="7">
    <w:p w14:paraId="0184777B" w14:textId="77777777" w:rsidR="00D85764" w:rsidRDefault="00D85764" w:rsidP="003E23A9">
      <w:pPr>
        <w:pStyle w:val="FootnoteText"/>
      </w:pPr>
      <w:r>
        <w:rPr>
          <w:rStyle w:val="FootnoteReference"/>
        </w:rPr>
        <w:footnoteRef/>
      </w:r>
      <w:r>
        <w:tab/>
        <w:t>The standard reference publications are SOLAS Chapter V and the IALA NAVGUIDE Manual. References to appropriate IALA Recommendations and Guidelines are given in Part E of this document.</w:t>
      </w:r>
    </w:p>
  </w:footnote>
  <w:footnote w:id="8">
    <w:p w14:paraId="51E8585D" w14:textId="77777777" w:rsidR="00D85764" w:rsidRDefault="00D85764" w:rsidP="003E23A9">
      <w:pPr>
        <w:pStyle w:val="FootnoteText"/>
      </w:pPr>
      <w:r>
        <w:rPr>
          <w:rStyle w:val="FootnoteReference"/>
        </w:rPr>
        <w:footnoteRef/>
      </w:r>
      <w:r>
        <w:tab/>
      </w:r>
      <w:proofErr w:type="gramStart"/>
      <w:r>
        <w:t>In accordance with the “Grandfather Clause” at Article 4.4 of Recommendation E-141.</w:t>
      </w:r>
      <w:proofErr w:type="gramEnd"/>
    </w:p>
  </w:footnote>
  <w:footnote w:id="9">
    <w:p w14:paraId="5992C7D8" w14:textId="77777777" w:rsidR="00D85764" w:rsidRDefault="00D85764" w:rsidP="003E23A9">
      <w:pPr>
        <w:pStyle w:val="FootnoteText"/>
      </w:pPr>
      <w:r>
        <w:rPr>
          <w:rStyle w:val="FootnoteReference"/>
        </w:rPr>
        <w:footnoteRef/>
      </w:r>
      <w:r>
        <w:tab/>
        <w:t xml:space="preserve">More junior staff working in a maritime affairs department of the Competent Authority might be considered as potential participants in modules of </w:t>
      </w:r>
      <w:del w:id="65" w:author="Michael Hadley" w:date="2011-10-22T12:50:00Z">
        <w:r w:rsidDel="00614C02">
          <w:delText xml:space="preserve"> </w:delText>
        </w:r>
      </w:del>
      <w:r>
        <w:t>the IALA Level 1 manager course.</w:t>
      </w:r>
    </w:p>
  </w:footnote>
  <w:footnote w:id="10">
    <w:p w14:paraId="6F098986" w14:textId="77777777" w:rsidR="00D85764" w:rsidRDefault="00D85764" w:rsidP="003E23A9">
      <w:pPr>
        <w:pStyle w:val="FootnoteText"/>
      </w:pPr>
      <w:r>
        <w:rPr>
          <w:rStyle w:val="FootnoteReference"/>
        </w:rPr>
        <w:footnoteRef/>
      </w:r>
      <w:r>
        <w:tab/>
        <w:t>It is proposed that a list of accredited supervisors and assessors will be held by the Dean of the World Wide Academy. National Members may choose to nominate appropriate personnel for inclusion on this list so that other National Members or Accredited Training Organisations can avail themselves of their services under individually agreed arrangements or contracts.</w:t>
      </w:r>
    </w:p>
  </w:footnote>
  <w:footnote w:id="11">
    <w:p w14:paraId="5BEDD4A3" w14:textId="77777777" w:rsidR="00D85764" w:rsidRDefault="00D85764" w:rsidP="003E23A9">
      <w:pPr>
        <w:pStyle w:val="FootnoteText"/>
      </w:pPr>
      <w:r>
        <w:rPr>
          <w:rStyle w:val="FootnoteReference"/>
        </w:rPr>
        <w:footnoteRef/>
      </w:r>
      <w:r>
        <w:tab/>
        <w:t>Extract from Article 1.1 of IALA Recommendation E-141.</w:t>
      </w:r>
    </w:p>
  </w:footnote>
  <w:footnote w:id="12">
    <w:p w14:paraId="4E034DE7" w14:textId="77777777" w:rsidR="00D85764" w:rsidRDefault="00D85764" w:rsidP="003E23A9">
      <w:pPr>
        <w:pStyle w:val="FootnoteText"/>
      </w:pPr>
      <w:r>
        <w:rPr>
          <w:rStyle w:val="FootnoteReference"/>
        </w:rPr>
        <w:footnoteRef/>
      </w:r>
      <w:r>
        <w:tab/>
        <w:t>Each lecture period has been allocated a time of 60 minutes to allow for breaks between sessions.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229A2B" w14:textId="77777777" w:rsidR="00BA54B5" w:rsidRDefault="00BA54B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6387EE" w14:textId="77777777" w:rsidR="00D85764" w:rsidRPr="006A36AF" w:rsidRDefault="00D85764" w:rsidP="008136BC">
    <w:pPr>
      <w:jc w:val="center"/>
      <w:rPr>
        <w:rFonts w:cs="Arial"/>
        <w:sz w:val="20"/>
      </w:rPr>
    </w:pPr>
    <w:r w:rsidRPr="001E7FE2">
      <w:rPr>
        <w:rFonts w:eastAsiaTheme="majorEastAsia" w:cs="Arial"/>
        <w:sz w:val="20"/>
        <w:szCs w:val="20"/>
      </w:rPr>
      <w:t>Model Course E-1</w:t>
    </w:r>
    <w:r>
      <w:rPr>
        <w:rFonts w:eastAsiaTheme="majorEastAsia" w:cs="Arial"/>
        <w:sz w:val="20"/>
        <w:szCs w:val="20"/>
      </w:rPr>
      <w:t>4</w:t>
    </w:r>
    <w:r w:rsidRPr="001E7FE2">
      <w:rPr>
        <w:rFonts w:eastAsiaTheme="majorEastAsia" w:cs="Arial"/>
        <w:sz w:val="20"/>
        <w:szCs w:val="20"/>
      </w:rPr>
      <w:t>1/</w:t>
    </w:r>
    <w:r>
      <w:rPr>
        <w:rFonts w:eastAsiaTheme="majorEastAsia" w:cs="Arial"/>
        <w:sz w:val="20"/>
        <w:szCs w:val="20"/>
      </w:rPr>
      <w:t>2</w:t>
    </w:r>
    <w:r w:rsidRPr="001E7FE2">
      <w:rPr>
        <w:rFonts w:eastAsiaTheme="majorEastAsia" w:cs="Arial"/>
        <w:sz w:val="20"/>
        <w:szCs w:val="20"/>
      </w:rPr>
      <w:t xml:space="preserve"> – Level 1</w:t>
    </w:r>
    <w:r>
      <w:rPr>
        <w:rFonts w:eastAsiaTheme="majorEastAsia" w:cs="Arial"/>
        <w:sz w:val="20"/>
        <w:szCs w:val="20"/>
      </w:rPr>
      <w:t>+ Senior</w:t>
    </w:r>
    <w:r w:rsidRPr="001E7FE2">
      <w:rPr>
        <w:rFonts w:eastAsiaTheme="majorEastAsia" w:cs="Arial"/>
        <w:sz w:val="20"/>
        <w:szCs w:val="20"/>
      </w:rPr>
      <w:t xml:space="preserve"> Manage</w:t>
    </w:r>
    <w:r>
      <w:rPr>
        <w:rFonts w:eastAsiaTheme="majorEastAsia" w:cs="Arial"/>
        <w:sz w:val="20"/>
        <w:szCs w:val="20"/>
      </w:rPr>
      <w:t>ment</w:t>
    </w:r>
    <w:r w:rsidRPr="001E7FE2">
      <w:rPr>
        <w:rFonts w:eastAsiaTheme="majorEastAsia" w:cs="Arial"/>
        <w:sz w:val="20"/>
        <w:szCs w:val="20"/>
      </w:rPr>
      <w:t xml:space="preserve"> Training</w:t>
    </w:r>
  </w:p>
  <w:p w14:paraId="1162A675" w14:textId="77777777" w:rsidR="00D85764" w:rsidRDefault="00D85764" w:rsidP="008136BC">
    <w:pPr>
      <w:pBdr>
        <w:bottom w:val="single" w:sz="4" w:space="1" w:color="auto"/>
      </w:pBdr>
      <w:jc w:val="center"/>
    </w:pPr>
    <w:r w:rsidRPr="000748B4">
      <w:rPr>
        <w:rFonts w:cs="Arial"/>
        <w:sz w:val="20"/>
        <w:highlight w:val="yellow"/>
      </w:rPr>
      <w:t>December 2011</w:t>
    </w:r>
  </w:p>
  <w:p w14:paraId="109886B0" w14:textId="77777777" w:rsidR="00D85764" w:rsidRDefault="00D85764">
    <w:pPr>
      <w:rPr>
        <w:sz w:val="20"/>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F5A9BF" w14:textId="7BAFE14D" w:rsidR="00E62E9A" w:rsidRDefault="00E62E9A" w:rsidP="00890F68">
    <w:pPr>
      <w:pStyle w:val="Header"/>
      <w:jc w:val="right"/>
    </w:pPr>
    <w:bookmarkStart w:id="102" w:name="_GoBack"/>
    <w:bookmarkEnd w:id="102"/>
    <w:r>
      <w:t>EEP18/10/</w:t>
    </w:r>
    <w:r w:rsidR="00BA54B5">
      <w:t>8</w:t>
    </w:r>
  </w:p>
  <w:p w14:paraId="2D9BED62" w14:textId="66BD0F02" w:rsidR="00D85764" w:rsidRDefault="00E62E9A" w:rsidP="00890F68">
    <w:pPr>
      <w:pStyle w:val="Header"/>
      <w:jc w:val="right"/>
    </w:pPr>
    <w:r>
      <w:t xml:space="preserve">Formerly </w:t>
    </w:r>
    <w:r w:rsidR="00D85764">
      <w:t>ANM17/</w:t>
    </w:r>
    <w:r w:rsidR="00E4560B">
      <w:t>output/1</w:t>
    </w:r>
    <w:r w:rsidR="00BD7C0C">
      <w:t>9</w:t>
    </w:r>
  </w:p>
  <w:p w14:paraId="51EE867E" w14:textId="77777777" w:rsidR="00D85764" w:rsidRDefault="00D85764" w:rsidP="00890F68">
    <w:pPr>
      <w:pStyle w:val="Header"/>
      <w:jc w:val="right"/>
    </w:pPr>
    <w:r>
      <w:t>Formerly EEP17/output/11</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C89750" w14:textId="77777777" w:rsidR="00D85764" w:rsidRPr="006A36AF" w:rsidRDefault="00D85764" w:rsidP="00CC2DDF">
    <w:pPr>
      <w:jc w:val="center"/>
      <w:rPr>
        <w:rFonts w:cs="Arial"/>
        <w:sz w:val="20"/>
      </w:rPr>
    </w:pPr>
    <w:r w:rsidRPr="001E7FE2">
      <w:rPr>
        <w:rFonts w:eastAsiaTheme="majorEastAsia" w:cs="Arial"/>
        <w:sz w:val="20"/>
        <w:szCs w:val="20"/>
      </w:rPr>
      <w:t>Model Course E-1</w:t>
    </w:r>
    <w:r>
      <w:rPr>
        <w:rFonts w:eastAsiaTheme="majorEastAsia" w:cs="Arial"/>
        <w:sz w:val="20"/>
        <w:szCs w:val="20"/>
      </w:rPr>
      <w:t>4</w:t>
    </w:r>
    <w:r w:rsidRPr="001E7FE2">
      <w:rPr>
        <w:rFonts w:eastAsiaTheme="majorEastAsia" w:cs="Arial"/>
        <w:sz w:val="20"/>
        <w:szCs w:val="20"/>
      </w:rPr>
      <w:t>1/</w:t>
    </w:r>
    <w:r>
      <w:rPr>
        <w:rFonts w:eastAsiaTheme="majorEastAsia" w:cs="Arial"/>
        <w:sz w:val="20"/>
        <w:szCs w:val="20"/>
      </w:rPr>
      <w:t>2</w:t>
    </w:r>
    <w:r w:rsidRPr="001E7FE2">
      <w:rPr>
        <w:rFonts w:eastAsiaTheme="majorEastAsia" w:cs="Arial"/>
        <w:sz w:val="20"/>
        <w:szCs w:val="20"/>
      </w:rPr>
      <w:t xml:space="preserve"> – Level 1</w:t>
    </w:r>
    <w:r>
      <w:rPr>
        <w:rFonts w:eastAsiaTheme="majorEastAsia" w:cs="Arial"/>
        <w:sz w:val="20"/>
        <w:szCs w:val="20"/>
      </w:rPr>
      <w:t>+ Senior</w:t>
    </w:r>
    <w:r w:rsidRPr="001E7FE2">
      <w:rPr>
        <w:rFonts w:eastAsiaTheme="majorEastAsia" w:cs="Arial"/>
        <w:sz w:val="20"/>
        <w:szCs w:val="20"/>
      </w:rPr>
      <w:t xml:space="preserve"> Manage</w:t>
    </w:r>
    <w:r>
      <w:rPr>
        <w:rFonts w:eastAsiaTheme="majorEastAsia" w:cs="Arial"/>
        <w:sz w:val="20"/>
        <w:szCs w:val="20"/>
      </w:rPr>
      <w:t>ment</w:t>
    </w:r>
    <w:r w:rsidRPr="001E7FE2">
      <w:rPr>
        <w:rFonts w:eastAsiaTheme="majorEastAsia" w:cs="Arial"/>
        <w:sz w:val="20"/>
        <w:szCs w:val="20"/>
      </w:rPr>
      <w:t xml:space="preserve"> Training</w:t>
    </w:r>
  </w:p>
  <w:p w14:paraId="1361D785" w14:textId="77777777" w:rsidR="00D85764" w:rsidRDefault="00D85764" w:rsidP="00CC2DDF">
    <w:pPr>
      <w:pBdr>
        <w:bottom w:val="single" w:sz="4" w:space="1" w:color="auto"/>
      </w:pBdr>
      <w:jc w:val="center"/>
    </w:pPr>
    <w:r w:rsidRPr="000748B4">
      <w:rPr>
        <w:rFonts w:cs="Arial"/>
        <w:sz w:val="20"/>
        <w:highlight w:val="yellow"/>
      </w:rPr>
      <w:t>December 2011</w:t>
    </w:r>
  </w:p>
  <w:p w14:paraId="2B95BBBF" w14:textId="77777777" w:rsidR="00D85764" w:rsidRDefault="00D85764">
    <w:pPr>
      <w:pStyle w:val="Header"/>
    </w:pPr>
    <w:r>
      <w:tab/>
    </w:r>
    <w:r>
      <w:tab/>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9D5644" w14:textId="77777777" w:rsidR="00D85764" w:rsidRPr="006A36AF" w:rsidRDefault="00D85764" w:rsidP="00CC2DDF">
    <w:pPr>
      <w:jc w:val="center"/>
      <w:rPr>
        <w:rFonts w:cs="Arial"/>
        <w:sz w:val="20"/>
      </w:rPr>
    </w:pPr>
    <w:r>
      <w:tab/>
    </w:r>
    <w:r w:rsidRPr="001E7FE2">
      <w:rPr>
        <w:rFonts w:eastAsiaTheme="majorEastAsia" w:cs="Arial"/>
        <w:sz w:val="20"/>
        <w:szCs w:val="20"/>
      </w:rPr>
      <w:t>Model Course E-1</w:t>
    </w:r>
    <w:r>
      <w:rPr>
        <w:rFonts w:eastAsiaTheme="majorEastAsia" w:cs="Arial"/>
        <w:sz w:val="20"/>
        <w:szCs w:val="20"/>
      </w:rPr>
      <w:t>4</w:t>
    </w:r>
    <w:r w:rsidRPr="001E7FE2">
      <w:rPr>
        <w:rFonts w:eastAsiaTheme="majorEastAsia" w:cs="Arial"/>
        <w:sz w:val="20"/>
        <w:szCs w:val="20"/>
      </w:rPr>
      <w:t>1/</w:t>
    </w:r>
    <w:r>
      <w:rPr>
        <w:rFonts w:eastAsiaTheme="majorEastAsia" w:cs="Arial"/>
        <w:sz w:val="20"/>
        <w:szCs w:val="20"/>
      </w:rPr>
      <w:t>2</w:t>
    </w:r>
    <w:r w:rsidRPr="001E7FE2">
      <w:rPr>
        <w:rFonts w:eastAsiaTheme="majorEastAsia" w:cs="Arial"/>
        <w:sz w:val="20"/>
        <w:szCs w:val="20"/>
      </w:rPr>
      <w:t xml:space="preserve"> – Level 1</w:t>
    </w:r>
    <w:r>
      <w:rPr>
        <w:rFonts w:eastAsiaTheme="majorEastAsia" w:cs="Arial"/>
        <w:sz w:val="20"/>
        <w:szCs w:val="20"/>
      </w:rPr>
      <w:t>+ Senior</w:t>
    </w:r>
    <w:r w:rsidRPr="001E7FE2">
      <w:rPr>
        <w:rFonts w:eastAsiaTheme="majorEastAsia" w:cs="Arial"/>
        <w:sz w:val="20"/>
        <w:szCs w:val="20"/>
      </w:rPr>
      <w:t xml:space="preserve"> Manage</w:t>
    </w:r>
    <w:r>
      <w:rPr>
        <w:rFonts w:eastAsiaTheme="majorEastAsia" w:cs="Arial"/>
        <w:sz w:val="20"/>
        <w:szCs w:val="20"/>
      </w:rPr>
      <w:t>ment</w:t>
    </w:r>
    <w:r w:rsidRPr="001E7FE2">
      <w:rPr>
        <w:rFonts w:eastAsiaTheme="majorEastAsia" w:cs="Arial"/>
        <w:sz w:val="20"/>
        <w:szCs w:val="20"/>
      </w:rPr>
      <w:t xml:space="preserve"> Training</w:t>
    </w:r>
  </w:p>
  <w:p w14:paraId="15032840" w14:textId="77777777" w:rsidR="00D85764" w:rsidRDefault="00D85764" w:rsidP="00CC2DDF">
    <w:pPr>
      <w:pBdr>
        <w:bottom w:val="single" w:sz="4" w:space="1" w:color="auto"/>
      </w:pBdr>
      <w:jc w:val="center"/>
    </w:pPr>
    <w:r w:rsidRPr="000748B4">
      <w:rPr>
        <w:rFonts w:cs="Arial"/>
        <w:sz w:val="20"/>
        <w:highlight w:val="yellow"/>
      </w:rPr>
      <w:t>December 2011</w:t>
    </w:r>
  </w:p>
  <w:p w14:paraId="352BE5E9" w14:textId="77777777" w:rsidR="00D85764" w:rsidRDefault="00D85764">
    <w:pPr>
      <w:pStyle w:val="Header"/>
    </w:pPr>
    <w:r>
      <w:tab/>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FE6CE1" w14:textId="77777777" w:rsidR="00D85764" w:rsidRPr="006A36AF" w:rsidRDefault="00D85764" w:rsidP="00CC2DDF">
    <w:pPr>
      <w:jc w:val="center"/>
      <w:rPr>
        <w:rFonts w:cs="Arial"/>
        <w:sz w:val="20"/>
      </w:rPr>
    </w:pPr>
    <w:r>
      <w:tab/>
    </w:r>
    <w:r w:rsidRPr="001E7FE2">
      <w:rPr>
        <w:rFonts w:eastAsiaTheme="majorEastAsia" w:cs="Arial"/>
        <w:sz w:val="20"/>
        <w:szCs w:val="20"/>
      </w:rPr>
      <w:t>Model Course E-1</w:t>
    </w:r>
    <w:r>
      <w:rPr>
        <w:rFonts w:eastAsiaTheme="majorEastAsia" w:cs="Arial"/>
        <w:sz w:val="20"/>
        <w:szCs w:val="20"/>
      </w:rPr>
      <w:t>4</w:t>
    </w:r>
    <w:r w:rsidRPr="001E7FE2">
      <w:rPr>
        <w:rFonts w:eastAsiaTheme="majorEastAsia" w:cs="Arial"/>
        <w:sz w:val="20"/>
        <w:szCs w:val="20"/>
      </w:rPr>
      <w:t>1/</w:t>
    </w:r>
    <w:r>
      <w:rPr>
        <w:rFonts w:eastAsiaTheme="majorEastAsia" w:cs="Arial"/>
        <w:sz w:val="20"/>
        <w:szCs w:val="20"/>
      </w:rPr>
      <w:t>2</w:t>
    </w:r>
    <w:r w:rsidRPr="001E7FE2">
      <w:rPr>
        <w:rFonts w:eastAsiaTheme="majorEastAsia" w:cs="Arial"/>
        <w:sz w:val="20"/>
        <w:szCs w:val="20"/>
      </w:rPr>
      <w:t xml:space="preserve"> – Level 1</w:t>
    </w:r>
    <w:r>
      <w:rPr>
        <w:rFonts w:eastAsiaTheme="majorEastAsia" w:cs="Arial"/>
        <w:sz w:val="20"/>
        <w:szCs w:val="20"/>
      </w:rPr>
      <w:t>+ Senior</w:t>
    </w:r>
    <w:r w:rsidRPr="001E7FE2">
      <w:rPr>
        <w:rFonts w:eastAsiaTheme="majorEastAsia" w:cs="Arial"/>
        <w:sz w:val="20"/>
        <w:szCs w:val="20"/>
      </w:rPr>
      <w:t xml:space="preserve"> Manage</w:t>
    </w:r>
    <w:r>
      <w:rPr>
        <w:rFonts w:eastAsiaTheme="majorEastAsia" w:cs="Arial"/>
        <w:sz w:val="20"/>
        <w:szCs w:val="20"/>
      </w:rPr>
      <w:t>ment</w:t>
    </w:r>
    <w:r w:rsidRPr="001E7FE2">
      <w:rPr>
        <w:rFonts w:eastAsiaTheme="majorEastAsia" w:cs="Arial"/>
        <w:sz w:val="20"/>
        <w:szCs w:val="20"/>
      </w:rPr>
      <w:t xml:space="preserve"> Training</w:t>
    </w:r>
  </w:p>
  <w:p w14:paraId="0EA3F525" w14:textId="77777777" w:rsidR="00D85764" w:rsidRDefault="00D85764" w:rsidP="00CC2DDF">
    <w:pPr>
      <w:pBdr>
        <w:bottom w:val="single" w:sz="4" w:space="1" w:color="auto"/>
      </w:pBdr>
      <w:jc w:val="center"/>
    </w:pPr>
    <w:r w:rsidRPr="000748B4">
      <w:rPr>
        <w:rFonts w:cs="Arial"/>
        <w:sz w:val="20"/>
        <w:highlight w:val="yellow"/>
      </w:rPr>
      <w:t>December 2011</w:t>
    </w:r>
  </w:p>
  <w:p w14:paraId="4300343A" w14:textId="77777777" w:rsidR="00D85764" w:rsidRDefault="00D85764">
    <w:pPr>
      <w:pStyle w:val="Heade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1FACDC" w14:textId="77777777" w:rsidR="00D85764" w:rsidRPr="006A36AF" w:rsidRDefault="00D85764" w:rsidP="00CC2DDF">
    <w:pPr>
      <w:jc w:val="center"/>
      <w:rPr>
        <w:rFonts w:cs="Arial"/>
        <w:sz w:val="20"/>
      </w:rPr>
    </w:pPr>
    <w:r>
      <w:tab/>
    </w:r>
    <w:r w:rsidRPr="001E7FE2">
      <w:rPr>
        <w:rFonts w:eastAsiaTheme="majorEastAsia" w:cs="Arial"/>
        <w:sz w:val="20"/>
        <w:szCs w:val="20"/>
      </w:rPr>
      <w:t>Model Course E-1</w:t>
    </w:r>
    <w:r>
      <w:rPr>
        <w:rFonts w:eastAsiaTheme="majorEastAsia" w:cs="Arial"/>
        <w:sz w:val="20"/>
        <w:szCs w:val="20"/>
      </w:rPr>
      <w:t>4</w:t>
    </w:r>
    <w:r w:rsidRPr="001E7FE2">
      <w:rPr>
        <w:rFonts w:eastAsiaTheme="majorEastAsia" w:cs="Arial"/>
        <w:sz w:val="20"/>
        <w:szCs w:val="20"/>
      </w:rPr>
      <w:t>1/</w:t>
    </w:r>
    <w:r>
      <w:rPr>
        <w:rFonts w:eastAsiaTheme="majorEastAsia" w:cs="Arial"/>
        <w:sz w:val="20"/>
        <w:szCs w:val="20"/>
      </w:rPr>
      <w:t>2</w:t>
    </w:r>
    <w:r w:rsidRPr="001E7FE2">
      <w:rPr>
        <w:rFonts w:eastAsiaTheme="majorEastAsia" w:cs="Arial"/>
        <w:sz w:val="20"/>
        <w:szCs w:val="20"/>
      </w:rPr>
      <w:t xml:space="preserve"> – Level 1</w:t>
    </w:r>
    <w:r>
      <w:rPr>
        <w:rFonts w:eastAsiaTheme="majorEastAsia" w:cs="Arial"/>
        <w:sz w:val="20"/>
        <w:szCs w:val="20"/>
      </w:rPr>
      <w:t>+ Senior</w:t>
    </w:r>
    <w:r w:rsidRPr="001E7FE2">
      <w:rPr>
        <w:rFonts w:eastAsiaTheme="majorEastAsia" w:cs="Arial"/>
        <w:sz w:val="20"/>
        <w:szCs w:val="20"/>
      </w:rPr>
      <w:t xml:space="preserve"> Manage</w:t>
    </w:r>
    <w:r>
      <w:rPr>
        <w:rFonts w:eastAsiaTheme="majorEastAsia" w:cs="Arial"/>
        <w:sz w:val="20"/>
        <w:szCs w:val="20"/>
      </w:rPr>
      <w:t>ment</w:t>
    </w:r>
    <w:r w:rsidRPr="001E7FE2">
      <w:rPr>
        <w:rFonts w:eastAsiaTheme="majorEastAsia" w:cs="Arial"/>
        <w:sz w:val="20"/>
        <w:szCs w:val="20"/>
      </w:rPr>
      <w:t xml:space="preserve"> Training</w:t>
    </w:r>
  </w:p>
  <w:p w14:paraId="00375A0E" w14:textId="77777777" w:rsidR="00D85764" w:rsidRDefault="00D85764" w:rsidP="00CC2DDF">
    <w:pPr>
      <w:pBdr>
        <w:bottom w:val="single" w:sz="4" w:space="1" w:color="auto"/>
      </w:pBdr>
      <w:jc w:val="center"/>
    </w:pPr>
    <w:r w:rsidRPr="000748B4">
      <w:rPr>
        <w:rFonts w:cs="Arial"/>
        <w:sz w:val="20"/>
        <w:highlight w:val="yellow"/>
      </w:rPr>
      <w:t>December 2011</w:t>
    </w:r>
  </w:p>
  <w:p w14:paraId="66866E4D" w14:textId="77777777" w:rsidR="00D85764" w:rsidRDefault="00D85764" w:rsidP="00CC2DDF">
    <w:pPr>
      <w:rPr>
        <w:sz w:val="20"/>
      </w:rP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866E33" w14:textId="77777777" w:rsidR="00D85764" w:rsidRPr="006A36AF" w:rsidRDefault="00D85764" w:rsidP="00FA1287">
    <w:pPr>
      <w:jc w:val="center"/>
      <w:rPr>
        <w:rFonts w:cs="Arial"/>
        <w:sz w:val="20"/>
      </w:rPr>
    </w:pPr>
    <w:r>
      <w:tab/>
    </w:r>
    <w:r w:rsidRPr="001E7FE2">
      <w:rPr>
        <w:rFonts w:eastAsiaTheme="majorEastAsia" w:cs="Arial"/>
        <w:sz w:val="20"/>
        <w:szCs w:val="20"/>
      </w:rPr>
      <w:t>Model Course E-1</w:t>
    </w:r>
    <w:r>
      <w:rPr>
        <w:rFonts w:eastAsiaTheme="majorEastAsia" w:cs="Arial"/>
        <w:sz w:val="20"/>
        <w:szCs w:val="20"/>
      </w:rPr>
      <w:t>4</w:t>
    </w:r>
    <w:r w:rsidRPr="001E7FE2">
      <w:rPr>
        <w:rFonts w:eastAsiaTheme="majorEastAsia" w:cs="Arial"/>
        <w:sz w:val="20"/>
        <w:szCs w:val="20"/>
      </w:rPr>
      <w:t>1/</w:t>
    </w:r>
    <w:r>
      <w:rPr>
        <w:rFonts w:eastAsiaTheme="majorEastAsia" w:cs="Arial"/>
        <w:sz w:val="20"/>
        <w:szCs w:val="20"/>
      </w:rPr>
      <w:t>2</w:t>
    </w:r>
    <w:r w:rsidRPr="001E7FE2">
      <w:rPr>
        <w:rFonts w:eastAsiaTheme="majorEastAsia" w:cs="Arial"/>
        <w:sz w:val="20"/>
        <w:szCs w:val="20"/>
      </w:rPr>
      <w:t xml:space="preserve"> – Level 1</w:t>
    </w:r>
    <w:r>
      <w:rPr>
        <w:rFonts w:eastAsiaTheme="majorEastAsia" w:cs="Arial"/>
        <w:sz w:val="20"/>
        <w:szCs w:val="20"/>
      </w:rPr>
      <w:t>+ Senior</w:t>
    </w:r>
    <w:r w:rsidRPr="001E7FE2">
      <w:rPr>
        <w:rFonts w:eastAsiaTheme="majorEastAsia" w:cs="Arial"/>
        <w:sz w:val="20"/>
        <w:szCs w:val="20"/>
      </w:rPr>
      <w:t xml:space="preserve"> Manage</w:t>
    </w:r>
    <w:r>
      <w:rPr>
        <w:rFonts w:eastAsiaTheme="majorEastAsia" w:cs="Arial"/>
        <w:sz w:val="20"/>
        <w:szCs w:val="20"/>
      </w:rPr>
      <w:t>ment</w:t>
    </w:r>
    <w:r w:rsidRPr="001E7FE2">
      <w:rPr>
        <w:rFonts w:eastAsiaTheme="majorEastAsia" w:cs="Arial"/>
        <w:sz w:val="20"/>
        <w:szCs w:val="20"/>
      </w:rPr>
      <w:t xml:space="preserve"> Training</w:t>
    </w:r>
  </w:p>
  <w:p w14:paraId="3D3E508D" w14:textId="77777777" w:rsidR="00D85764" w:rsidRDefault="00D85764" w:rsidP="00FA1287">
    <w:pPr>
      <w:pBdr>
        <w:bottom w:val="single" w:sz="4" w:space="1" w:color="auto"/>
      </w:pBdr>
      <w:jc w:val="center"/>
    </w:pPr>
    <w:r w:rsidRPr="000748B4">
      <w:rPr>
        <w:rFonts w:cs="Arial"/>
        <w:sz w:val="20"/>
        <w:highlight w:val="yellow"/>
      </w:rPr>
      <w:t>December 2011</w:t>
    </w:r>
  </w:p>
  <w:p w14:paraId="1AA509A4" w14:textId="77777777" w:rsidR="00D85764" w:rsidRDefault="00D85764">
    <w:pPr>
      <w:pStyle w:val="Heade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95CAD3" w14:textId="77777777" w:rsidR="00D85764" w:rsidRPr="006A36AF" w:rsidRDefault="00D85764" w:rsidP="00FA1287">
    <w:pPr>
      <w:jc w:val="center"/>
      <w:rPr>
        <w:rFonts w:cs="Arial"/>
        <w:sz w:val="20"/>
      </w:rPr>
    </w:pPr>
    <w:r>
      <w:tab/>
    </w:r>
    <w:r w:rsidRPr="001E7FE2">
      <w:rPr>
        <w:rFonts w:eastAsiaTheme="majorEastAsia" w:cs="Arial"/>
        <w:sz w:val="20"/>
        <w:szCs w:val="20"/>
      </w:rPr>
      <w:t>Model Course E-1</w:t>
    </w:r>
    <w:r>
      <w:rPr>
        <w:rFonts w:eastAsiaTheme="majorEastAsia" w:cs="Arial"/>
        <w:sz w:val="20"/>
        <w:szCs w:val="20"/>
      </w:rPr>
      <w:t>4</w:t>
    </w:r>
    <w:r w:rsidRPr="001E7FE2">
      <w:rPr>
        <w:rFonts w:eastAsiaTheme="majorEastAsia" w:cs="Arial"/>
        <w:sz w:val="20"/>
        <w:szCs w:val="20"/>
      </w:rPr>
      <w:t>1/</w:t>
    </w:r>
    <w:r>
      <w:rPr>
        <w:rFonts w:eastAsiaTheme="majorEastAsia" w:cs="Arial"/>
        <w:sz w:val="20"/>
        <w:szCs w:val="20"/>
      </w:rPr>
      <w:t>2</w:t>
    </w:r>
    <w:r w:rsidRPr="001E7FE2">
      <w:rPr>
        <w:rFonts w:eastAsiaTheme="majorEastAsia" w:cs="Arial"/>
        <w:sz w:val="20"/>
        <w:szCs w:val="20"/>
      </w:rPr>
      <w:t xml:space="preserve"> – Level 1</w:t>
    </w:r>
    <w:r>
      <w:rPr>
        <w:rFonts w:eastAsiaTheme="majorEastAsia" w:cs="Arial"/>
        <w:sz w:val="20"/>
        <w:szCs w:val="20"/>
      </w:rPr>
      <w:t>+ Senior</w:t>
    </w:r>
    <w:r w:rsidRPr="001E7FE2">
      <w:rPr>
        <w:rFonts w:eastAsiaTheme="majorEastAsia" w:cs="Arial"/>
        <w:sz w:val="20"/>
        <w:szCs w:val="20"/>
      </w:rPr>
      <w:t xml:space="preserve"> Manage</w:t>
    </w:r>
    <w:r>
      <w:rPr>
        <w:rFonts w:eastAsiaTheme="majorEastAsia" w:cs="Arial"/>
        <w:sz w:val="20"/>
        <w:szCs w:val="20"/>
      </w:rPr>
      <w:t>ment</w:t>
    </w:r>
    <w:r w:rsidRPr="001E7FE2">
      <w:rPr>
        <w:rFonts w:eastAsiaTheme="majorEastAsia" w:cs="Arial"/>
        <w:sz w:val="20"/>
        <w:szCs w:val="20"/>
      </w:rPr>
      <w:t xml:space="preserve"> Training</w:t>
    </w:r>
  </w:p>
  <w:p w14:paraId="7192DB8A" w14:textId="77777777" w:rsidR="00D85764" w:rsidRDefault="00D85764" w:rsidP="00FA1287">
    <w:pPr>
      <w:pBdr>
        <w:bottom w:val="single" w:sz="4" w:space="1" w:color="auto"/>
      </w:pBdr>
      <w:jc w:val="center"/>
    </w:pPr>
    <w:r w:rsidRPr="000748B4">
      <w:rPr>
        <w:rFonts w:cs="Arial"/>
        <w:sz w:val="20"/>
        <w:highlight w:val="yellow"/>
      </w:rPr>
      <w:t>December 2011</w:t>
    </w:r>
  </w:p>
  <w:p w14:paraId="29FD23A3" w14:textId="77777777" w:rsidR="00D85764" w:rsidRDefault="00D85764" w:rsidP="00FA1287">
    <w:pPr>
      <w:pStyle w:val="Header"/>
      <w:jc w:val="both"/>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40D73E8"/>
    <w:multiLevelType w:val="multilevel"/>
    <w:tmpl w:val="47E21F76"/>
    <w:lvl w:ilvl="0">
      <w:start w:val="1"/>
      <w:numFmt w:val="decimal"/>
      <w:pStyle w:val="AnnexHead1"/>
      <w:lvlText w:val="%1"/>
      <w:lvlJc w:val="left"/>
      <w:pPr>
        <w:tabs>
          <w:tab w:val="num" w:pos="567"/>
        </w:tabs>
        <w:ind w:left="567" w:hanging="567"/>
      </w:pPr>
      <w:rPr>
        <w:rFonts w:ascii="Arial Bold" w:hAnsi="Arial Bold" w:hint="default"/>
        <w:b/>
        <w:i w:val="0"/>
        <w:sz w:val="22"/>
      </w:rPr>
    </w:lvl>
    <w:lvl w:ilvl="1">
      <w:start w:val="1"/>
      <w:numFmt w:val="decimal"/>
      <w:pStyle w:val="AnnexHead2"/>
      <w:lvlText w:val="%1.%2"/>
      <w:lvlJc w:val="left"/>
      <w:pPr>
        <w:tabs>
          <w:tab w:val="num" w:pos="849"/>
        </w:tabs>
        <w:ind w:left="849" w:hanging="849"/>
      </w:pPr>
      <w:rPr>
        <w:rFonts w:ascii="Arial Bold" w:hAnsi="Arial Bold" w:hint="default"/>
        <w:b/>
        <w:i w:val="0"/>
        <w:sz w:val="22"/>
      </w:rPr>
    </w:lvl>
    <w:lvl w:ilvl="2">
      <w:start w:val="1"/>
      <w:numFmt w:val="decimal"/>
      <w:pStyle w:val="AnnexHead3"/>
      <w:lvlText w:val="%1.%2.%3"/>
      <w:lvlJc w:val="left"/>
      <w:pPr>
        <w:tabs>
          <w:tab w:val="num" w:pos="992"/>
        </w:tabs>
        <w:ind w:left="992" w:hanging="992"/>
      </w:pPr>
      <w:rPr>
        <w:rFonts w:ascii="Arial" w:hAnsi="Arial" w:hint="default"/>
        <w:b w:val="0"/>
        <w:i w:val="0"/>
        <w:sz w:val="22"/>
      </w:rPr>
    </w:lvl>
    <w:lvl w:ilvl="3">
      <w:start w:val="1"/>
      <w:numFmt w:val="decimal"/>
      <w:pStyle w:val="AnnexHead4"/>
      <w:lvlText w:val="%1.%2.%3.%4"/>
      <w:lvlJc w:val="left"/>
      <w:pPr>
        <w:tabs>
          <w:tab w:val="num" w:pos="1134"/>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5">
    <w:nsid w:val="19C37E91"/>
    <w:multiLevelType w:val="multilevel"/>
    <w:tmpl w:val="B4FA4748"/>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hybridMultilevel"/>
    <w:tmpl w:val="F8C419FA"/>
    <w:lvl w:ilvl="0" w:tplc="DBD89B46">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9">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2">
    <w:nsid w:val="60585238"/>
    <w:multiLevelType w:val="multilevel"/>
    <w:tmpl w:val="E5C073D0"/>
    <w:lvl w:ilvl="0">
      <w:start w:val="1"/>
      <w:numFmt w:val="decimal"/>
      <w:pStyle w:val="Annex"/>
      <w:lvlText w:val="ANNEX %1"/>
      <w:lvlJc w:val="left"/>
      <w:pPr>
        <w:ind w:left="360" w:hanging="360"/>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78BA4B1E"/>
    <w:multiLevelType w:val="multilevel"/>
    <w:tmpl w:val="CC427BA6"/>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2"/>
  </w:num>
  <w:num w:numId="2">
    <w:abstractNumId w:val="1"/>
  </w:num>
  <w:num w:numId="3">
    <w:abstractNumId w:val="7"/>
  </w:num>
  <w:num w:numId="4">
    <w:abstractNumId w:val="9"/>
  </w:num>
  <w:num w:numId="5">
    <w:abstractNumId w:val="2"/>
  </w:num>
  <w:num w:numId="6">
    <w:abstractNumId w:val="14"/>
  </w:num>
  <w:num w:numId="7">
    <w:abstractNumId w:val="8"/>
  </w:num>
  <w:num w:numId="8">
    <w:abstractNumId w:val="13"/>
  </w:num>
  <w:num w:numId="9">
    <w:abstractNumId w:val="15"/>
  </w:num>
  <w:num w:numId="10">
    <w:abstractNumId w:val="11"/>
  </w:num>
  <w:num w:numId="11">
    <w:abstractNumId w:val="0"/>
  </w:num>
  <w:num w:numId="12">
    <w:abstractNumId w:val="6"/>
  </w:num>
  <w:num w:numId="13">
    <w:abstractNumId w:val="10"/>
  </w:num>
  <w:num w:numId="14">
    <w:abstractNumId w:val="5"/>
  </w:num>
  <w:num w:numId="15">
    <w:abstractNumId w:val="4"/>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hyphenationZone w:val="425"/>
  <w:clickAndTypeStyle w:val="BodyText"/>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6A36AF"/>
    <w:rsid w:val="00002F24"/>
    <w:rsid w:val="00003837"/>
    <w:rsid w:val="00041A46"/>
    <w:rsid w:val="000420D8"/>
    <w:rsid w:val="000448A8"/>
    <w:rsid w:val="000460D5"/>
    <w:rsid w:val="000748B4"/>
    <w:rsid w:val="000A65E9"/>
    <w:rsid w:val="001116E6"/>
    <w:rsid w:val="00122F70"/>
    <w:rsid w:val="00161A52"/>
    <w:rsid w:val="00162C42"/>
    <w:rsid w:val="0018656F"/>
    <w:rsid w:val="00190B2B"/>
    <w:rsid w:val="00193D5C"/>
    <w:rsid w:val="001A2B50"/>
    <w:rsid w:val="001D3B7C"/>
    <w:rsid w:val="00207DD1"/>
    <w:rsid w:val="00244044"/>
    <w:rsid w:val="0025376D"/>
    <w:rsid w:val="00277327"/>
    <w:rsid w:val="002835CE"/>
    <w:rsid w:val="002A271C"/>
    <w:rsid w:val="002A6AAB"/>
    <w:rsid w:val="002B4786"/>
    <w:rsid w:val="002E7CE7"/>
    <w:rsid w:val="003016A9"/>
    <w:rsid w:val="00304B67"/>
    <w:rsid w:val="0032752D"/>
    <w:rsid w:val="00353CFF"/>
    <w:rsid w:val="00371BEF"/>
    <w:rsid w:val="00380C7B"/>
    <w:rsid w:val="00381A98"/>
    <w:rsid w:val="00390237"/>
    <w:rsid w:val="00393E22"/>
    <w:rsid w:val="00395D68"/>
    <w:rsid w:val="003A2960"/>
    <w:rsid w:val="003A4769"/>
    <w:rsid w:val="003C25A1"/>
    <w:rsid w:val="003C31DD"/>
    <w:rsid w:val="003C6083"/>
    <w:rsid w:val="003C7008"/>
    <w:rsid w:val="003E23A9"/>
    <w:rsid w:val="003F0CBD"/>
    <w:rsid w:val="003F23D2"/>
    <w:rsid w:val="004164E8"/>
    <w:rsid w:val="00422E65"/>
    <w:rsid w:val="0043198F"/>
    <w:rsid w:val="00440337"/>
    <w:rsid w:val="00447C9C"/>
    <w:rsid w:val="00460028"/>
    <w:rsid w:val="004932E3"/>
    <w:rsid w:val="004A3893"/>
    <w:rsid w:val="004C2F5C"/>
    <w:rsid w:val="004F17F7"/>
    <w:rsid w:val="004F72F9"/>
    <w:rsid w:val="0052391D"/>
    <w:rsid w:val="00540D1F"/>
    <w:rsid w:val="00564600"/>
    <w:rsid w:val="00582569"/>
    <w:rsid w:val="00584CB8"/>
    <w:rsid w:val="005908D4"/>
    <w:rsid w:val="005A6C35"/>
    <w:rsid w:val="005E1056"/>
    <w:rsid w:val="005F0A9B"/>
    <w:rsid w:val="006136B4"/>
    <w:rsid w:val="00614C02"/>
    <w:rsid w:val="00617FCF"/>
    <w:rsid w:val="00632734"/>
    <w:rsid w:val="006427BF"/>
    <w:rsid w:val="00655287"/>
    <w:rsid w:val="00657B12"/>
    <w:rsid w:val="006730A0"/>
    <w:rsid w:val="006A36AF"/>
    <w:rsid w:val="006B7956"/>
    <w:rsid w:val="006C79CB"/>
    <w:rsid w:val="006F283C"/>
    <w:rsid w:val="006F5BF7"/>
    <w:rsid w:val="00711883"/>
    <w:rsid w:val="00721DBE"/>
    <w:rsid w:val="00727EFE"/>
    <w:rsid w:val="0075170E"/>
    <w:rsid w:val="00752173"/>
    <w:rsid w:val="00767BC9"/>
    <w:rsid w:val="00767FC6"/>
    <w:rsid w:val="00785C88"/>
    <w:rsid w:val="0079447E"/>
    <w:rsid w:val="007C74B0"/>
    <w:rsid w:val="007D4D1F"/>
    <w:rsid w:val="007E43BC"/>
    <w:rsid w:val="008136BC"/>
    <w:rsid w:val="008214BE"/>
    <w:rsid w:val="008420C8"/>
    <w:rsid w:val="0084479A"/>
    <w:rsid w:val="00845FF3"/>
    <w:rsid w:val="00851350"/>
    <w:rsid w:val="00857962"/>
    <w:rsid w:val="00863D8E"/>
    <w:rsid w:val="0087060C"/>
    <w:rsid w:val="00870A1B"/>
    <w:rsid w:val="0087112A"/>
    <w:rsid w:val="00890F68"/>
    <w:rsid w:val="008B1E22"/>
    <w:rsid w:val="008C68EF"/>
    <w:rsid w:val="008D2AA5"/>
    <w:rsid w:val="008D3E6A"/>
    <w:rsid w:val="00921872"/>
    <w:rsid w:val="00922506"/>
    <w:rsid w:val="00922B53"/>
    <w:rsid w:val="00927571"/>
    <w:rsid w:val="00932AEE"/>
    <w:rsid w:val="0094447F"/>
    <w:rsid w:val="009504E2"/>
    <w:rsid w:val="00956293"/>
    <w:rsid w:val="00967601"/>
    <w:rsid w:val="00983B71"/>
    <w:rsid w:val="00986D5A"/>
    <w:rsid w:val="009A2C02"/>
    <w:rsid w:val="009B01EE"/>
    <w:rsid w:val="009B30D7"/>
    <w:rsid w:val="009B54A0"/>
    <w:rsid w:val="009C22FA"/>
    <w:rsid w:val="009C7B2E"/>
    <w:rsid w:val="009D215E"/>
    <w:rsid w:val="009E1230"/>
    <w:rsid w:val="00A10C41"/>
    <w:rsid w:val="00A14A4B"/>
    <w:rsid w:val="00A163D8"/>
    <w:rsid w:val="00A21909"/>
    <w:rsid w:val="00A27A7A"/>
    <w:rsid w:val="00A36540"/>
    <w:rsid w:val="00A6234F"/>
    <w:rsid w:val="00A91A87"/>
    <w:rsid w:val="00A936D7"/>
    <w:rsid w:val="00AB5CAB"/>
    <w:rsid w:val="00AC2C6D"/>
    <w:rsid w:val="00AC5F56"/>
    <w:rsid w:val="00AD1083"/>
    <w:rsid w:val="00AE5700"/>
    <w:rsid w:val="00AF615B"/>
    <w:rsid w:val="00B43C65"/>
    <w:rsid w:val="00B534F2"/>
    <w:rsid w:val="00B6686E"/>
    <w:rsid w:val="00B66DC6"/>
    <w:rsid w:val="00B75C73"/>
    <w:rsid w:val="00BA0FC4"/>
    <w:rsid w:val="00BA54B5"/>
    <w:rsid w:val="00BD11AF"/>
    <w:rsid w:val="00BD7C0C"/>
    <w:rsid w:val="00C26CB4"/>
    <w:rsid w:val="00C345E3"/>
    <w:rsid w:val="00C37692"/>
    <w:rsid w:val="00C528B9"/>
    <w:rsid w:val="00C53070"/>
    <w:rsid w:val="00C531DA"/>
    <w:rsid w:val="00C67E09"/>
    <w:rsid w:val="00C71E3D"/>
    <w:rsid w:val="00C851DF"/>
    <w:rsid w:val="00C97CE9"/>
    <w:rsid w:val="00CB5315"/>
    <w:rsid w:val="00CB5860"/>
    <w:rsid w:val="00CC2DDF"/>
    <w:rsid w:val="00CD7575"/>
    <w:rsid w:val="00D07BAD"/>
    <w:rsid w:val="00D25832"/>
    <w:rsid w:val="00D3428B"/>
    <w:rsid w:val="00D35EE3"/>
    <w:rsid w:val="00D40925"/>
    <w:rsid w:val="00D47459"/>
    <w:rsid w:val="00D50131"/>
    <w:rsid w:val="00D52150"/>
    <w:rsid w:val="00D847AD"/>
    <w:rsid w:val="00D849E6"/>
    <w:rsid w:val="00D85764"/>
    <w:rsid w:val="00D86532"/>
    <w:rsid w:val="00DB42F1"/>
    <w:rsid w:val="00DB585F"/>
    <w:rsid w:val="00DC1CA6"/>
    <w:rsid w:val="00DE62E1"/>
    <w:rsid w:val="00E2692A"/>
    <w:rsid w:val="00E37CF6"/>
    <w:rsid w:val="00E409AF"/>
    <w:rsid w:val="00E4560B"/>
    <w:rsid w:val="00E62E9A"/>
    <w:rsid w:val="00E711D8"/>
    <w:rsid w:val="00E7550C"/>
    <w:rsid w:val="00EC35D5"/>
    <w:rsid w:val="00F11318"/>
    <w:rsid w:val="00F1531A"/>
    <w:rsid w:val="00F155DC"/>
    <w:rsid w:val="00F34221"/>
    <w:rsid w:val="00F60102"/>
    <w:rsid w:val="00F87F67"/>
    <w:rsid w:val="00FA1287"/>
    <w:rsid w:val="00FA4321"/>
    <w:rsid w:val="00FB02D4"/>
    <w:rsid w:val="00FB1EAE"/>
    <w:rsid w:val="00FB4791"/>
    <w:rsid w:val="00FB5A77"/>
    <w:rsid w:val="00FE4F51"/>
    <w:rsid w:val="00FF338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BF57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34F2"/>
    <w:rPr>
      <w:rFonts w:ascii="Arial" w:hAnsi="Arial"/>
      <w:sz w:val="22"/>
      <w:szCs w:val="24"/>
      <w:lang w:eastAsia="en-US"/>
    </w:rPr>
  </w:style>
  <w:style w:type="paragraph" w:styleId="Heading1">
    <w:name w:val="heading 1"/>
    <w:basedOn w:val="Normal"/>
    <w:next w:val="Normal"/>
    <w:qFormat/>
    <w:rsid w:val="00A14A4B"/>
    <w:pPr>
      <w:keepNext/>
      <w:numPr>
        <w:numId w:val="14"/>
      </w:numPr>
      <w:spacing w:before="240" w:after="240"/>
      <w:outlineLvl w:val="0"/>
    </w:pPr>
    <w:rPr>
      <w:b/>
      <w:caps/>
      <w:kern w:val="28"/>
      <w:sz w:val="24"/>
      <w:szCs w:val="20"/>
      <w:lang w:eastAsia="de-DE"/>
    </w:rPr>
  </w:style>
  <w:style w:type="paragraph" w:styleId="Heading2">
    <w:name w:val="heading 2"/>
    <w:basedOn w:val="Normal"/>
    <w:next w:val="BodyText"/>
    <w:qFormat/>
    <w:rsid w:val="00371BEF"/>
    <w:pPr>
      <w:numPr>
        <w:ilvl w:val="1"/>
        <w:numId w:val="14"/>
      </w:numPr>
      <w:spacing w:before="120" w:after="120"/>
      <w:outlineLvl w:val="1"/>
    </w:pPr>
    <w:rPr>
      <w:b/>
    </w:rPr>
  </w:style>
  <w:style w:type="paragraph" w:styleId="Heading3">
    <w:name w:val="heading 3"/>
    <w:basedOn w:val="Normal"/>
    <w:next w:val="Normal"/>
    <w:qFormat/>
    <w:rsid w:val="004A3893"/>
    <w:pPr>
      <w:keepNext/>
      <w:numPr>
        <w:ilvl w:val="2"/>
        <w:numId w:val="14"/>
      </w:numPr>
      <w:spacing w:before="120" w:after="120"/>
      <w:outlineLvl w:val="2"/>
    </w:pPr>
    <w:rPr>
      <w:szCs w:val="20"/>
      <w:lang w:eastAsia="de-DE"/>
    </w:rPr>
  </w:style>
  <w:style w:type="paragraph" w:styleId="Heading4">
    <w:name w:val="heading 4"/>
    <w:basedOn w:val="Normal"/>
    <w:next w:val="Normal"/>
    <w:rsid w:val="004A3893"/>
    <w:pPr>
      <w:keepNext/>
      <w:numPr>
        <w:ilvl w:val="3"/>
        <w:numId w:val="14"/>
      </w:numPr>
      <w:spacing w:before="120" w:after="120"/>
      <w:outlineLvl w:val="3"/>
    </w:pPr>
    <w:rPr>
      <w:szCs w:val="20"/>
      <w:lang w:eastAsia="de-DE"/>
    </w:rPr>
  </w:style>
  <w:style w:type="paragraph" w:styleId="Heading5">
    <w:name w:val="heading 5"/>
    <w:basedOn w:val="Normal"/>
    <w:next w:val="Normal"/>
    <w:rsid w:val="00B534F2"/>
    <w:pPr>
      <w:numPr>
        <w:ilvl w:val="4"/>
        <w:numId w:val="14"/>
      </w:numPr>
      <w:spacing w:before="240" w:after="60"/>
      <w:outlineLvl w:val="4"/>
    </w:pPr>
    <w:rPr>
      <w:szCs w:val="20"/>
      <w:lang w:val="de-DE" w:eastAsia="de-DE"/>
    </w:rPr>
  </w:style>
  <w:style w:type="paragraph" w:styleId="Heading6">
    <w:name w:val="heading 6"/>
    <w:basedOn w:val="Normal"/>
    <w:next w:val="Normal"/>
    <w:rsid w:val="00B534F2"/>
    <w:pPr>
      <w:numPr>
        <w:ilvl w:val="5"/>
        <w:numId w:val="14"/>
      </w:numPr>
      <w:spacing w:before="240" w:after="60"/>
      <w:outlineLvl w:val="5"/>
    </w:pPr>
    <w:rPr>
      <w:i/>
      <w:szCs w:val="20"/>
      <w:lang w:val="de-DE" w:eastAsia="de-DE"/>
    </w:rPr>
  </w:style>
  <w:style w:type="paragraph" w:styleId="Heading7">
    <w:name w:val="heading 7"/>
    <w:basedOn w:val="Normal"/>
    <w:next w:val="Normal"/>
    <w:rsid w:val="00B534F2"/>
    <w:pPr>
      <w:numPr>
        <w:ilvl w:val="6"/>
        <w:numId w:val="14"/>
      </w:numPr>
      <w:spacing w:before="240" w:after="60"/>
      <w:outlineLvl w:val="6"/>
    </w:pPr>
    <w:rPr>
      <w:szCs w:val="20"/>
      <w:lang w:val="de-DE" w:eastAsia="de-DE"/>
    </w:rPr>
  </w:style>
  <w:style w:type="paragraph" w:styleId="Heading8">
    <w:name w:val="heading 8"/>
    <w:basedOn w:val="Normal"/>
    <w:next w:val="Normal"/>
    <w:rsid w:val="00B534F2"/>
    <w:pPr>
      <w:numPr>
        <w:ilvl w:val="7"/>
        <w:numId w:val="14"/>
      </w:numPr>
      <w:spacing w:before="240" w:after="60"/>
      <w:outlineLvl w:val="7"/>
    </w:pPr>
    <w:rPr>
      <w:i/>
      <w:szCs w:val="20"/>
      <w:lang w:val="de-DE" w:eastAsia="de-DE"/>
    </w:rPr>
  </w:style>
  <w:style w:type="paragraph" w:styleId="Heading9">
    <w:name w:val="heading 9"/>
    <w:basedOn w:val="Normal"/>
    <w:next w:val="Normal"/>
    <w:rsid w:val="00B534F2"/>
    <w:pPr>
      <w:numPr>
        <w:ilvl w:val="8"/>
        <w:numId w:val="14"/>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B534F2"/>
    <w:pPr>
      <w:spacing w:after="120"/>
      <w:jc w:val="both"/>
    </w:pPr>
  </w:style>
  <w:style w:type="character" w:customStyle="1" w:styleId="BodyTextChar">
    <w:name w:val="Body Text Char"/>
    <w:link w:val="BodyText"/>
    <w:rsid w:val="00B534F2"/>
    <w:rPr>
      <w:rFonts w:ascii="Arial" w:hAnsi="Arial"/>
      <w:sz w:val="22"/>
      <w:szCs w:val="24"/>
      <w:lang w:eastAsia="en-US"/>
    </w:rPr>
  </w:style>
  <w:style w:type="paragraph" w:customStyle="1" w:styleId="Annex">
    <w:name w:val="Annex"/>
    <w:basedOn w:val="Normal"/>
    <w:next w:val="Heading1"/>
    <w:qFormat/>
    <w:rsid w:val="00CB5860"/>
    <w:pPr>
      <w:numPr>
        <w:numId w:val="1"/>
      </w:numPr>
      <w:tabs>
        <w:tab w:val="left" w:pos="1418"/>
      </w:tabs>
      <w:spacing w:after="240"/>
      <w:jc w:val="both"/>
    </w:pPr>
    <w:rPr>
      <w:b/>
      <w:caps/>
      <w:snapToGrid w:val="0"/>
      <w:sz w:val="24"/>
      <w:lang w:eastAsia="en-GB"/>
    </w:rPr>
  </w:style>
  <w:style w:type="paragraph" w:customStyle="1" w:styleId="Appendix">
    <w:name w:val="Appendix"/>
    <w:basedOn w:val="Normal"/>
    <w:next w:val="Heading1"/>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4A3893"/>
    <w:pPr>
      <w:spacing w:after="120"/>
      <w:ind w:left="993"/>
    </w:pPr>
  </w:style>
  <w:style w:type="character" w:customStyle="1" w:styleId="BodyTextIndentChar">
    <w:name w:val="Body Text Indent Char"/>
    <w:link w:val="BodyTextIndent"/>
    <w:rsid w:val="004A3893"/>
    <w:rPr>
      <w:rFonts w:ascii="Arial" w:hAnsi="Arial"/>
      <w:sz w:val="22"/>
      <w:szCs w:val="24"/>
      <w:lang w:eastAsia="en-US"/>
    </w:rPr>
  </w:style>
  <w:style w:type="paragraph" w:styleId="BodyTextIndent2">
    <w:name w:val="Body Text Indent 2"/>
    <w:basedOn w:val="Normal"/>
    <w:link w:val="BodyTextIndent2Char"/>
    <w:rsid w:val="00B534F2"/>
    <w:pPr>
      <w:spacing w:after="120"/>
      <w:ind w:left="1134"/>
      <w:jc w:val="both"/>
    </w:pPr>
    <w:rPr>
      <w:lang w:eastAsia="de-DE"/>
    </w:rPr>
  </w:style>
  <w:style w:type="character" w:customStyle="1" w:styleId="BodyTextIndent2Char">
    <w:name w:val="Body Text Indent 2 Char"/>
    <w:link w:val="BodyTextIndent2"/>
    <w:rsid w:val="00B534F2"/>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qFormat/>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3E23A9"/>
    <w:pPr>
      <w:ind w:left="284" w:hanging="284"/>
      <w:jc w:val="both"/>
    </w:pPr>
    <w:rPr>
      <w:sz w:val="20"/>
      <w:szCs w:val="20"/>
    </w:rPr>
  </w:style>
  <w:style w:type="character" w:customStyle="1" w:styleId="FootnoteTextChar">
    <w:name w:val="Footnote Text Char"/>
    <w:link w:val="FootnoteText"/>
    <w:rsid w:val="003E23A9"/>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9"/>
      </w:numPr>
      <w:spacing w:after="120"/>
      <w:jc w:val="both"/>
    </w:pPr>
    <w:rPr>
      <w:szCs w:val="20"/>
      <w:lang w:eastAsia="en-GB"/>
    </w:rPr>
  </w:style>
  <w:style w:type="paragraph" w:customStyle="1" w:styleId="List1indent">
    <w:name w:val="List 1 indent"/>
    <w:basedOn w:val="Normal"/>
    <w:rsid w:val="00B534F2"/>
    <w:pPr>
      <w:numPr>
        <w:ilvl w:val="1"/>
        <w:numId w:val="9"/>
      </w:numPr>
      <w:spacing w:after="120"/>
      <w:jc w:val="both"/>
    </w:pPr>
    <w:rPr>
      <w:szCs w:val="20"/>
      <w:lang w:eastAsia="en-GB"/>
    </w:rPr>
  </w:style>
  <w:style w:type="paragraph" w:customStyle="1" w:styleId="List1indent2">
    <w:name w:val="List 1 indent 2"/>
    <w:basedOn w:val="Normal"/>
    <w:rsid w:val="00B534F2"/>
    <w:pPr>
      <w:numPr>
        <w:ilvl w:val="2"/>
        <w:numId w:val="10"/>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540D1F"/>
    <w:pPr>
      <w:numPr>
        <w:numId w:val="12"/>
      </w:numPr>
      <w:tabs>
        <w:tab w:val="left" w:pos="567"/>
      </w:tabs>
      <w:spacing w:after="120"/>
      <w:ind w:left="567" w:hanging="567"/>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3"/>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6B7956"/>
    <w:pPr>
      <w:spacing w:before="240" w:after="240"/>
      <w:jc w:val="center"/>
      <w:outlineLvl w:val="0"/>
    </w:pPr>
    <w:rPr>
      <w:rFonts w:cs="Arial"/>
      <w:b/>
      <w:bCs/>
      <w:kern w:val="28"/>
      <w:sz w:val="32"/>
      <w:szCs w:val="32"/>
    </w:rPr>
  </w:style>
  <w:style w:type="character" w:customStyle="1" w:styleId="TitleChar">
    <w:name w:val="Title Char"/>
    <w:link w:val="Title"/>
    <w:rsid w:val="006B7956"/>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B534F2"/>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uiPriority w:val="59"/>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1">
    <w:name w:val="Annex Head 1"/>
    <w:basedOn w:val="Normal"/>
    <w:next w:val="AnnexHead2"/>
    <w:rsid w:val="00711883"/>
    <w:pPr>
      <w:numPr>
        <w:numId w:val="15"/>
      </w:numPr>
      <w:spacing w:before="240" w:after="240"/>
    </w:pPr>
    <w:rPr>
      <w:b/>
      <w:caps/>
    </w:rPr>
  </w:style>
  <w:style w:type="paragraph" w:customStyle="1" w:styleId="AnnexHead2">
    <w:name w:val="Annex Head 2"/>
    <w:basedOn w:val="Normal"/>
    <w:next w:val="AnnexHead3"/>
    <w:rsid w:val="00E2692A"/>
    <w:pPr>
      <w:numPr>
        <w:ilvl w:val="1"/>
        <w:numId w:val="15"/>
      </w:numPr>
      <w:spacing w:before="120" w:after="120"/>
    </w:pPr>
    <w:rPr>
      <w:b/>
      <w:sz w:val="24"/>
    </w:rPr>
  </w:style>
  <w:style w:type="paragraph" w:customStyle="1" w:styleId="AnnexHead3">
    <w:name w:val="Annex Head 3"/>
    <w:basedOn w:val="Normal"/>
    <w:rsid w:val="00767BC9"/>
    <w:pPr>
      <w:numPr>
        <w:ilvl w:val="2"/>
        <w:numId w:val="15"/>
      </w:numPr>
      <w:spacing w:before="60" w:after="60"/>
    </w:pPr>
  </w:style>
  <w:style w:type="paragraph" w:customStyle="1" w:styleId="AnnexHead4">
    <w:name w:val="Annex Head 4"/>
    <w:basedOn w:val="Normal"/>
    <w:next w:val="Normal"/>
    <w:rsid w:val="00767BC9"/>
    <w:pPr>
      <w:numPr>
        <w:ilvl w:val="3"/>
        <w:numId w:val="15"/>
      </w:numPr>
      <w:spacing w:after="120"/>
    </w:pPr>
  </w:style>
  <w:style w:type="paragraph" w:styleId="ListParagraph">
    <w:name w:val="List Paragraph"/>
    <w:basedOn w:val="Normal"/>
    <w:uiPriority w:val="34"/>
    <w:qFormat/>
    <w:rsid w:val="006C79CB"/>
    <w:pPr>
      <w:spacing w:after="200" w:line="276" w:lineRule="auto"/>
      <w:ind w:left="720"/>
      <w:contextualSpacing/>
    </w:pPr>
    <w:rPr>
      <w:rFonts w:asciiTheme="minorHAnsi" w:eastAsiaTheme="minorHAnsi" w:hAnsiTheme="minorHAnsi" w:cstheme="minorBidi"/>
      <w:szCs w:val="22"/>
    </w:rPr>
  </w:style>
  <w:style w:type="paragraph" w:customStyle="1" w:styleId="AnnexHeading1">
    <w:name w:val="Annex Heading 1"/>
    <w:basedOn w:val="Normal"/>
    <w:next w:val="BodyText"/>
    <w:rsid w:val="00711883"/>
    <w:pPr>
      <w:numPr>
        <w:numId w:val="18"/>
      </w:numPr>
      <w:spacing w:before="120" w:after="120"/>
    </w:pPr>
    <w:rPr>
      <w:rFonts w:eastAsia="Calibri" w:cs="Arial"/>
      <w:b/>
      <w:caps/>
      <w:sz w:val="24"/>
      <w:szCs w:val="22"/>
      <w:lang w:eastAsia="en-GB"/>
    </w:rPr>
  </w:style>
  <w:style w:type="paragraph" w:customStyle="1" w:styleId="AnnexHeading2">
    <w:name w:val="Annex Heading 2"/>
    <w:basedOn w:val="Normal"/>
    <w:next w:val="BodyText"/>
    <w:qFormat/>
    <w:rsid w:val="00711883"/>
    <w:pPr>
      <w:numPr>
        <w:ilvl w:val="1"/>
        <w:numId w:val="18"/>
      </w:numPr>
      <w:spacing w:before="120" w:after="120"/>
    </w:pPr>
    <w:rPr>
      <w:rFonts w:eastAsia="Calibri" w:cs="Arial"/>
      <w:b/>
      <w:szCs w:val="22"/>
      <w:lang w:eastAsia="en-GB"/>
    </w:rPr>
  </w:style>
  <w:style w:type="paragraph" w:customStyle="1" w:styleId="AnnexHeading3">
    <w:name w:val="Annex Heading 3"/>
    <w:basedOn w:val="Normal"/>
    <w:next w:val="Normal"/>
    <w:rsid w:val="00711883"/>
    <w:pPr>
      <w:numPr>
        <w:ilvl w:val="2"/>
        <w:numId w:val="18"/>
      </w:numPr>
      <w:spacing w:before="120" w:after="120"/>
    </w:pPr>
    <w:rPr>
      <w:rFonts w:eastAsia="Calibri" w:cs="Arial"/>
      <w:szCs w:val="22"/>
      <w:lang w:eastAsia="en-GB"/>
    </w:rPr>
  </w:style>
  <w:style w:type="paragraph" w:customStyle="1" w:styleId="AnnexHeading4">
    <w:name w:val="Annex Heading 4"/>
    <w:basedOn w:val="Normal"/>
    <w:next w:val="BodyText"/>
    <w:rsid w:val="00711883"/>
    <w:pPr>
      <w:numPr>
        <w:ilvl w:val="3"/>
        <w:numId w:val="18"/>
      </w:numPr>
      <w:spacing w:before="120" w:after="120"/>
    </w:pPr>
    <w:rPr>
      <w:rFonts w:eastAsia="Calibri" w:cs="Arial"/>
      <w:szCs w:val="22"/>
      <w:lang w:eastAsia="en-GB"/>
    </w:rPr>
  </w:style>
  <w:style w:type="paragraph" w:styleId="Revision">
    <w:name w:val="Revision"/>
    <w:hidden/>
    <w:uiPriority w:val="99"/>
    <w:semiHidden/>
    <w:rsid w:val="00E4560B"/>
    <w:rPr>
      <w:rFonts w:ascii="Arial" w:hAnsi="Arial"/>
      <w:sz w:val="22"/>
      <w:szCs w:val="24"/>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34F2"/>
    <w:rPr>
      <w:rFonts w:ascii="Arial" w:hAnsi="Arial"/>
      <w:sz w:val="22"/>
      <w:szCs w:val="24"/>
      <w:lang w:eastAsia="en-US"/>
    </w:rPr>
  </w:style>
  <w:style w:type="paragraph" w:styleId="Heading1">
    <w:name w:val="heading 1"/>
    <w:basedOn w:val="Normal"/>
    <w:next w:val="Normal"/>
    <w:qFormat/>
    <w:rsid w:val="00A14A4B"/>
    <w:pPr>
      <w:keepNext/>
      <w:numPr>
        <w:numId w:val="14"/>
      </w:numPr>
      <w:spacing w:before="240" w:after="240"/>
      <w:outlineLvl w:val="0"/>
    </w:pPr>
    <w:rPr>
      <w:b/>
      <w:caps/>
      <w:kern w:val="28"/>
      <w:sz w:val="24"/>
      <w:szCs w:val="20"/>
      <w:lang w:eastAsia="de-DE"/>
    </w:rPr>
  </w:style>
  <w:style w:type="paragraph" w:styleId="Heading2">
    <w:name w:val="heading 2"/>
    <w:basedOn w:val="Normal"/>
    <w:next w:val="BodyText"/>
    <w:qFormat/>
    <w:rsid w:val="00371BEF"/>
    <w:pPr>
      <w:numPr>
        <w:ilvl w:val="1"/>
        <w:numId w:val="14"/>
      </w:numPr>
      <w:spacing w:before="120" w:after="120"/>
      <w:outlineLvl w:val="1"/>
    </w:pPr>
    <w:rPr>
      <w:b/>
    </w:rPr>
  </w:style>
  <w:style w:type="paragraph" w:styleId="Heading3">
    <w:name w:val="heading 3"/>
    <w:basedOn w:val="Normal"/>
    <w:next w:val="Normal"/>
    <w:qFormat/>
    <w:rsid w:val="004A3893"/>
    <w:pPr>
      <w:keepNext/>
      <w:numPr>
        <w:ilvl w:val="2"/>
        <w:numId w:val="14"/>
      </w:numPr>
      <w:spacing w:before="120" w:after="120"/>
      <w:outlineLvl w:val="2"/>
    </w:pPr>
    <w:rPr>
      <w:szCs w:val="20"/>
      <w:lang w:eastAsia="de-DE"/>
    </w:rPr>
  </w:style>
  <w:style w:type="paragraph" w:styleId="Heading4">
    <w:name w:val="heading 4"/>
    <w:basedOn w:val="Normal"/>
    <w:next w:val="Normal"/>
    <w:rsid w:val="004A3893"/>
    <w:pPr>
      <w:keepNext/>
      <w:numPr>
        <w:ilvl w:val="3"/>
        <w:numId w:val="14"/>
      </w:numPr>
      <w:spacing w:before="120" w:after="120"/>
      <w:outlineLvl w:val="3"/>
    </w:pPr>
    <w:rPr>
      <w:szCs w:val="20"/>
      <w:lang w:eastAsia="de-DE"/>
    </w:rPr>
  </w:style>
  <w:style w:type="paragraph" w:styleId="Heading5">
    <w:name w:val="heading 5"/>
    <w:basedOn w:val="Normal"/>
    <w:next w:val="Normal"/>
    <w:rsid w:val="00B534F2"/>
    <w:pPr>
      <w:numPr>
        <w:ilvl w:val="4"/>
        <w:numId w:val="14"/>
      </w:numPr>
      <w:spacing w:before="240" w:after="60"/>
      <w:outlineLvl w:val="4"/>
    </w:pPr>
    <w:rPr>
      <w:szCs w:val="20"/>
      <w:lang w:val="de-DE" w:eastAsia="de-DE"/>
    </w:rPr>
  </w:style>
  <w:style w:type="paragraph" w:styleId="Heading6">
    <w:name w:val="heading 6"/>
    <w:basedOn w:val="Normal"/>
    <w:next w:val="Normal"/>
    <w:rsid w:val="00B534F2"/>
    <w:pPr>
      <w:numPr>
        <w:ilvl w:val="5"/>
        <w:numId w:val="14"/>
      </w:numPr>
      <w:spacing w:before="240" w:after="60"/>
      <w:outlineLvl w:val="5"/>
    </w:pPr>
    <w:rPr>
      <w:i/>
      <w:szCs w:val="20"/>
      <w:lang w:val="de-DE" w:eastAsia="de-DE"/>
    </w:rPr>
  </w:style>
  <w:style w:type="paragraph" w:styleId="Heading7">
    <w:name w:val="heading 7"/>
    <w:basedOn w:val="Normal"/>
    <w:next w:val="Normal"/>
    <w:rsid w:val="00B534F2"/>
    <w:pPr>
      <w:numPr>
        <w:ilvl w:val="6"/>
        <w:numId w:val="14"/>
      </w:numPr>
      <w:spacing w:before="240" w:after="60"/>
      <w:outlineLvl w:val="6"/>
    </w:pPr>
    <w:rPr>
      <w:szCs w:val="20"/>
      <w:lang w:val="de-DE" w:eastAsia="de-DE"/>
    </w:rPr>
  </w:style>
  <w:style w:type="paragraph" w:styleId="Heading8">
    <w:name w:val="heading 8"/>
    <w:basedOn w:val="Normal"/>
    <w:next w:val="Normal"/>
    <w:rsid w:val="00B534F2"/>
    <w:pPr>
      <w:numPr>
        <w:ilvl w:val="7"/>
        <w:numId w:val="14"/>
      </w:numPr>
      <w:spacing w:before="240" w:after="60"/>
      <w:outlineLvl w:val="7"/>
    </w:pPr>
    <w:rPr>
      <w:i/>
      <w:szCs w:val="20"/>
      <w:lang w:val="de-DE" w:eastAsia="de-DE"/>
    </w:rPr>
  </w:style>
  <w:style w:type="paragraph" w:styleId="Heading9">
    <w:name w:val="heading 9"/>
    <w:basedOn w:val="Normal"/>
    <w:next w:val="Normal"/>
    <w:rsid w:val="00B534F2"/>
    <w:pPr>
      <w:numPr>
        <w:ilvl w:val="8"/>
        <w:numId w:val="14"/>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B534F2"/>
    <w:pPr>
      <w:spacing w:after="120"/>
      <w:jc w:val="both"/>
    </w:pPr>
  </w:style>
  <w:style w:type="character" w:customStyle="1" w:styleId="BodyTextChar">
    <w:name w:val="Body Text Char"/>
    <w:link w:val="BodyText"/>
    <w:rsid w:val="00B534F2"/>
    <w:rPr>
      <w:rFonts w:ascii="Arial" w:hAnsi="Arial"/>
      <w:sz w:val="22"/>
      <w:szCs w:val="24"/>
      <w:lang w:eastAsia="en-US"/>
    </w:rPr>
  </w:style>
  <w:style w:type="paragraph" w:customStyle="1" w:styleId="Annex">
    <w:name w:val="Annex"/>
    <w:basedOn w:val="Normal"/>
    <w:next w:val="Heading1"/>
    <w:qFormat/>
    <w:rsid w:val="00CB5860"/>
    <w:pPr>
      <w:numPr>
        <w:numId w:val="1"/>
      </w:numPr>
      <w:tabs>
        <w:tab w:val="left" w:pos="1418"/>
      </w:tabs>
      <w:spacing w:after="240"/>
      <w:jc w:val="both"/>
    </w:pPr>
    <w:rPr>
      <w:b/>
      <w:caps/>
      <w:snapToGrid w:val="0"/>
      <w:sz w:val="24"/>
      <w:lang w:eastAsia="en-GB"/>
    </w:rPr>
  </w:style>
  <w:style w:type="paragraph" w:customStyle="1" w:styleId="Appendix">
    <w:name w:val="Appendix"/>
    <w:basedOn w:val="Normal"/>
    <w:next w:val="Heading1"/>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4A3893"/>
    <w:pPr>
      <w:spacing w:after="120"/>
      <w:ind w:left="993"/>
    </w:pPr>
  </w:style>
  <w:style w:type="character" w:customStyle="1" w:styleId="BodyTextIndentChar">
    <w:name w:val="Body Text Indent Char"/>
    <w:link w:val="BodyTextIndent"/>
    <w:rsid w:val="004A3893"/>
    <w:rPr>
      <w:rFonts w:ascii="Arial" w:hAnsi="Arial"/>
      <w:sz w:val="22"/>
      <w:szCs w:val="24"/>
      <w:lang w:eastAsia="en-US"/>
    </w:rPr>
  </w:style>
  <w:style w:type="paragraph" w:styleId="BodyTextIndent2">
    <w:name w:val="Body Text Indent 2"/>
    <w:basedOn w:val="Normal"/>
    <w:link w:val="BodyTextIndent2Char"/>
    <w:rsid w:val="00B534F2"/>
    <w:pPr>
      <w:spacing w:after="120"/>
      <w:ind w:left="1134"/>
      <w:jc w:val="both"/>
    </w:pPr>
    <w:rPr>
      <w:lang w:eastAsia="de-DE"/>
    </w:rPr>
  </w:style>
  <w:style w:type="character" w:customStyle="1" w:styleId="BodyTextIndent2Char">
    <w:name w:val="Body Text Indent 2 Char"/>
    <w:link w:val="BodyTextIndent2"/>
    <w:rsid w:val="00B534F2"/>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qFormat/>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3E23A9"/>
    <w:pPr>
      <w:ind w:left="284" w:hanging="284"/>
      <w:jc w:val="both"/>
    </w:pPr>
    <w:rPr>
      <w:sz w:val="20"/>
      <w:szCs w:val="20"/>
    </w:rPr>
  </w:style>
  <w:style w:type="character" w:customStyle="1" w:styleId="FootnoteTextChar">
    <w:name w:val="Footnote Text Char"/>
    <w:link w:val="FootnoteText"/>
    <w:rsid w:val="003E23A9"/>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9"/>
      </w:numPr>
      <w:spacing w:after="120"/>
      <w:jc w:val="both"/>
    </w:pPr>
    <w:rPr>
      <w:szCs w:val="20"/>
      <w:lang w:eastAsia="en-GB"/>
    </w:rPr>
  </w:style>
  <w:style w:type="paragraph" w:customStyle="1" w:styleId="List1indent">
    <w:name w:val="List 1 indent"/>
    <w:basedOn w:val="Normal"/>
    <w:rsid w:val="00B534F2"/>
    <w:pPr>
      <w:numPr>
        <w:ilvl w:val="1"/>
        <w:numId w:val="9"/>
      </w:numPr>
      <w:spacing w:after="120"/>
      <w:jc w:val="both"/>
    </w:pPr>
    <w:rPr>
      <w:szCs w:val="20"/>
      <w:lang w:eastAsia="en-GB"/>
    </w:rPr>
  </w:style>
  <w:style w:type="paragraph" w:customStyle="1" w:styleId="List1indent2">
    <w:name w:val="List 1 indent 2"/>
    <w:basedOn w:val="Normal"/>
    <w:rsid w:val="00B534F2"/>
    <w:pPr>
      <w:numPr>
        <w:ilvl w:val="2"/>
        <w:numId w:val="10"/>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540D1F"/>
    <w:pPr>
      <w:numPr>
        <w:numId w:val="12"/>
      </w:numPr>
      <w:tabs>
        <w:tab w:val="left" w:pos="567"/>
      </w:tabs>
      <w:spacing w:after="120"/>
      <w:ind w:left="567" w:hanging="567"/>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3"/>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6B7956"/>
    <w:pPr>
      <w:spacing w:before="240" w:after="240"/>
      <w:jc w:val="center"/>
      <w:outlineLvl w:val="0"/>
    </w:pPr>
    <w:rPr>
      <w:rFonts w:cs="Arial"/>
      <w:b/>
      <w:bCs/>
      <w:kern w:val="28"/>
      <w:sz w:val="32"/>
      <w:szCs w:val="32"/>
    </w:rPr>
  </w:style>
  <w:style w:type="character" w:customStyle="1" w:styleId="TitleChar">
    <w:name w:val="Title Char"/>
    <w:link w:val="Title"/>
    <w:rsid w:val="006B7956"/>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B534F2"/>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uiPriority w:val="59"/>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1">
    <w:name w:val="Annex Head 1"/>
    <w:basedOn w:val="Normal"/>
    <w:next w:val="AnnexHead2"/>
    <w:rsid w:val="00711883"/>
    <w:pPr>
      <w:numPr>
        <w:numId w:val="15"/>
      </w:numPr>
      <w:spacing w:before="240" w:after="240"/>
    </w:pPr>
    <w:rPr>
      <w:b/>
      <w:caps/>
    </w:rPr>
  </w:style>
  <w:style w:type="paragraph" w:customStyle="1" w:styleId="AnnexHead2">
    <w:name w:val="Annex Head 2"/>
    <w:basedOn w:val="Normal"/>
    <w:next w:val="AnnexHead3"/>
    <w:rsid w:val="00E2692A"/>
    <w:pPr>
      <w:numPr>
        <w:ilvl w:val="1"/>
        <w:numId w:val="15"/>
      </w:numPr>
      <w:spacing w:before="120" w:after="120"/>
    </w:pPr>
    <w:rPr>
      <w:b/>
      <w:sz w:val="24"/>
    </w:rPr>
  </w:style>
  <w:style w:type="paragraph" w:customStyle="1" w:styleId="AnnexHead3">
    <w:name w:val="Annex Head 3"/>
    <w:basedOn w:val="Normal"/>
    <w:rsid w:val="00767BC9"/>
    <w:pPr>
      <w:numPr>
        <w:ilvl w:val="2"/>
        <w:numId w:val="15"/>
      </w:numPr>
      <w:spacing w:before="60" w:after="60"/>
    </w:pPr>
  </w:style>
  <w:style w:type="paragraph" w:customStyle="1" w:styleId="AnnexHead4">
    <w:name w:val="Annex Head 4"/>
    <w:basedOn w:val="Normal"/>
    <w:next w:val="Normal"/>
    <w:rsid w:val="00767BC9"/>
    <w:pPr>
      <w:numPr>
        <w:ilvl w:val="3"/>
        <w:numId w:val="15"/>
      </w:numPr>
      <w:spacing w:after="120"/>
    </w:pPr>
  </w:style>
  <w:style w:type="paragraph" w:styleId="ListParagraph">
    <w:name w:val="List Paragraph"/>
    <w:basedOn w:val="Normal"/>
    <w:uiPriority w:val="34"/>
    <w:qFormat/>
    <w:rsid w:val="006C79CB"/>
    <w:pPr>
      <w:spacing w:after="200" w:line="276" w:lineRule="auto"/>
      <w:ind w:left="720"/>
      <w:contextualSpacing/>
    </w:pPr>
    <w:rPr>
      <w:rFonts w:asciiTheme="minorHAnsi" w:eastAsiaTheme="minorHAnsi" w:hAnsiTheme="minorHAnsi" w:cstheme="minorBidi"/>
      <w:szCs w:val="22"/>
    </w:rPr>
  </w:style>
  <w:style w:type="paragraph" w:customStyle="1" w:styleId="AnnexHeading1">
    <w:name w:val="Annex Heading 1"/>
    <w:basedOn w:val="Normal"/>
    <w:next w:val="BodyText"/>
    <w:rsid w:val="00711883"/>
    <w:pPr>
      <w:numPr>
        <w:numId w:val="18"/>
      </w:numPr>
      <w:spacing w:before="120" w:after="120"/>
    </w:pPr>
    <w:rPr>
      <w:rFonts w:eastAsia="Calibri" w:cs="Arial"/>
      <w:b/>
      <w:caps/>
      <w:sz w:val="24"/>
      <w:szCs w:val="22"/>
      <w:lang w:eastAsia="en-GB"/>
    </w:rPr>
  </w:style>
  <w:style w:type="paragraph" w:customStyle="1" w:styleId="AnnexHeading2">
    <w:name w:val="Annex Heading 2"/>
    <w:basedOn w:val="Normal"/>
    <w:next w:val="BodyText"/>
    <w:qFormat/>
    <w:rsid w:val="00711883"/>
    <w:pPr>
      <w:numPr>
        <w:ilvl w:val="1"/>
        <w:numId w:val="18"/>
      </w:numPr>
      <w:spacing w:before="120" w:after="120"/>
    </w:pPr>
    <w:rPr>
      <w:rFonts w:eastAsia="Calibri" w:cs="Arial"/>
      <w:b/>
      <w:szCs w:val="22"/>
      <w:lang w:eastAsia="en-GB"/>
    </w:rPr>
  </w:style>
  <w:style w:type="paragraph" w:customStyle="1" w:styleId="AnnexHeading3">
    <w:name w:val="Annex Heading 3"/>
    <w:basedOn w:val="Normal"/>
    <w:next w:val="Normal"/>
    <w:rsid w:val="00711883"/>
    <w:pPr>
      <w:numPr>
        <w:ilvl w:val="2"/>
        <w:numId w:val="18"/>
      </w:numPr>
      <w:spacing w:before="120" w:after="120"/>
    </w:pPr>
    <w:rPr>
      <w:rFonts w:eastAsia="Calibri" w:cs="Arial"/>
      <w:szCs w:val="22"/>
      <w:lang w:eastAsia="en-GB"/>
    </w:rPr>
  </w:style>
  <w:style w:type="paragraph" w:customStyle="1" w:styleId="AnnexHeading4">
    <w:name w:val="Annex Heading 4"/>
    <w:basedOn w:val="Normal"/>
    <w:next w:val="BodyText"/>
    <w:rsid w:val="00711883"/>
    <w:pPr>
      <w:numPr>
        <w:ilvl w:val="3"/>
        <w:numId w:val="18"/>
      </w:numPr>
      <w:spacing w:before="120" w:after="120"/>
    </w:pPr>
    <w:rPr>
      <w:rFonts w:eastAsia="Calibri" w:cs="Arial"/>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eader" Target="header4.xml"/><Relationship Id="rId21" Type="http://schemas.openxmlformats.org/officeDocument/2006/relationships/footer" Target="footer4.xml"/><Relationship Id="rId22" Type="http://schemas.openxmlformats.org/officeDocument/2006/relationships/header" Target="header5.xml"/><Relationship Id="rId23" Type="http://schemas.openxmlformats.org/officeDocument/2006/relationships/footer" Target="footer5.xml"/><Relationship Id="rId24" Type="http://schemas.openxmlformats.org/officeDocument/2006/relationships/header" Target="header6.xml"/><Relationship Id="rId25" Type="http://schemas.openxmlformats.org/officeDocument/2006/relationships/footer" Target="footer6.xml"/><Relationship Id="rId26" Type="http://schemas.openxmlformats.org/officeDocument/2006/relationships/header" Target="header7.xml"/><Relationship Id="rId27" Type="http://schemas.openxmlformats.org/officeDocument/2006/relationships/footer" Target="footer7.xml"/><Relationship Id="rId28" Type="http://schemas.openxmlformats.org/officeDocument/2006/relationships/header" Target="header8.xml"/><Relationship Id="rId29" Type="http://schemas.openxmlformats.org/officeDocument/2006/relationships/footer" Target="footer8.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eader" Target="header9.xml"/><Relationship Id="rId31" Type="http://schemas.openxmlformats.org/officeDocument/2006/relationships/footer" Target="footer9.xml"/><Relationship Id="rId32" Type="http://schemas.openxmlformats.org/officeDocument/2006/relationships/fontTable" Target="fontTable.xml"/><Relationship Id="rId9" Type="http://schemas.openxmlformats.org/officeDocument/2006/relationships/hyperlink" Target="mailto:contact@iala-aism.org" TargetMode="Externa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theme" Target="theme/theme1.xml"/><Relationship Id="rId10" Type="http://schemas.openxmlformats.org/officeDocument/2006/relationships/hyperlink" Target="http://www.iala-aism.org" TargetMode="External"/><Relationship Id="rId11" Type="http://schemas.openxmlformats.org/officeDocument/2006/relationships/image" Target="media/image1.png"/><Relationship Id="rId12" Type="http://schemas.openxmlformats.org/officeDocument/2006/relationships/comments" Target="comments.xml"/><Relationship Id="rId13" Type="http://schemas.openxmlformats.org/officeDocument/2006/relationships/hyperlink" Target="http://www.iala-aism.org" TargetMode="External"/><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hadley\My%20Documents\A_Work\Templates\Guidelline%20Template%20rev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04436-F38E-994A-9A3F-AF8A4E2ED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\Documents and Settings\mhadley\My Documents\A_Work\Templates\Guidelline Template rev1.dot</Template>
  <TotalTime>19</TotalTime>
  <Pages>22</Pages>
  <Words>5850</Words>
  <Characters>33351</Characters>
  <Application>Microsoft Macintosh Word</Application>
  <DocSecurity>0</DocSecurity>
  <Lines>277</Lines>
  <Paragraphs>78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Guidelline Template</vt:lpstr>
      <vt:lpstr>Guidelline Template</vt:lpstr>
    </vt:vector>
  </TitlesOfParts>
  <Company>Trinity House</Company>
  <LinksUpToDate>false</LinksUpToDate>
  <CharactersWithSpaces>39123</CharactersWithSpaces>
  <SharedDoc>false</SharedDoc>
  <HLinks>
    <vt:vector size="198" baseType="variant">
      <vt:variant>
        <vt:i4>7143539</vt:i4>
      </vt:variant>
      <vt:variant>
        <vt:i4>183</vt:i4>
      </vt:variant>
      <vt:variant>
        <vt:i4>0</vt:i4>
      </vt:variant>
      <vt:variant>
        <vt:i4>5</vt:i4>
      </vt:variant>
      <vt:variant>
        <vt:lpwstr>http://www.iec.ch/</vt:lpwstr>
      </vt:variant>
      <vt:variant>
        <vt:lpwstr/>
      </vt:variant>
      <vt:variant>
        <vt:i4>5505112</vt:i4>
      </vt:variant>
      <vt:variant>
        <vt:i4>180</vt:i4>
      </vt:variant>
      <vt:variant>
        <vt:i4>0</vt:i4>
      </vt:variant>
      <vt:variant>
        <vt:i4>5</vt:i4>
      </vt:variant>
      <vt:variant>
        <vt:lpwstr>http://www.ieee.org/</vt:lpwstr>
      </vt:variant>
      <vt:variant>
        <vt:lpwstr/>
      </vt:variant>
      <vt:variant>
        <vt:i4>1245245</vt:i4>
      </vt:variant>
      <vt:variant>
        <vt:i4>173</vt:i4>
      </vt:variant>
      <vt:variant>
        <vt:i4>0</vt:i4>
      </vt:variant>
      <vt:variant>
        <vt:i4>5</vt:i4>
      </vt:variant>
      <vt:variant>
        <vt:lpwstr/>
      </vt:variant>
      <vt:variant>
        <vt:lpwstr>_Toc244938812</vt:lpwstr>
      </vt:variant>
      <vt:variant>
        <vt:i4>1703985</vt:i4>
      </vt:variant>
      <vt:variant>
        <vt:i4>164</vt:i4>
      </vt:variant>
      <vt:variant>
        <vt:i4>0</vt:i4>
      </vt:variant>
      <vt:variant>
        <vt:i4>5</vt:i4>
      </vt:variant>
      <vt:variant>
        <vt:lpwstr/>
      </vt:variant>
      <vt:variant>
        <vt:lpwstr>_Toc289325830</vt:lpwstr>
      </vt:variant>
      <vt:variant>
        <vt:i4>1769521</vt:i4>
      </vt:variant>
      <vt:variant>
        <vt:i4>158</vt:i4>
      </vt:variant>
      <vt:variant>
        <vt:i4>0</vt:i4>
      </vt:variant>
      <vt:variant>
        <vt:i4>5</vt:i4>
      </vt:variant>
      <vt:variant>
        <vt:lpwstr/>
      </vt:variant>
      <vt:variant>
        <vt:lpwstr>_Toc289325829</vt:lpwstr>
      </vt:variant>
      <vt:variant>
        <vt:i4>1769521</vt:i4>
      </vt:variant>
      <vt:variant>
        <vt:i4>152</vt:i4>
      </vt:variant>
      <vt:variant>
        <vt:i4>0</vt:i4>
      </vt:variant>
      <vt:variant>
        <vt:i4>5</vt:i4>
      </vt:variant>
      <vt:variant>
        <vt:lpwstr/>
      </vt:variant>
      <vt:variant>
        <vt:lpwstr>_Toc289325828</vt:lpwstr>
      </vt:variant>
      <vt:variant>
        <vt:i4>1769521</vt:i4>
      </vt:variant>
      <vt:variant>
        <vt:i4>146</vt:i4>
      </vt:variant>
      <vt:variant>
        <vt:i4>0</vt:i4>
      </vt:variant>
      <vt:variant>
        <vt:i4>5</vt:i4>
      </vt:variant>
      <vt:variant>
        <vt:lpwstr/>
      </vt:variant>
      <vt:variant>
        <vt:lpwstr>_Toc289325827</vt:lpwstr>
      </vt:variant>
      <vt:variant>
        <vt:i4>1769521</vt:i4>
      </vt:variant>
      <vt:variant>
        <vt:i4>140</vt:i4>
      </vt:variant>
      <vt:variant>
        <vt:i4>0</vt:i4>
      </vt:variant>
      <vt:variant>
        <vt:i4>5</vt:i4>
      </vt:variant>
      <vt:variant>
        <vt:lpwstr/>
      </vt:variant>
      <vt:variant>
        <vt:lpwstr>_Toc289325826</vt:lpwstr>
      </vt:variant>
      <vt:variant>
        <vt:i4>1769521</vt:i4>
      </vt:variant>
      <vt:variant>
        <vt:i4>134</vt:i4>
      </vt:variant>
      <vt:variant>
        <vt:i4>0</vt:i4>
      </vt:variant>
      <vt:variant>
        <vt:i4>5</vt:i4>
      </vt:variant>
      <vt:variant>
        <vt:lpwstr/>
      </vt:variant>
      <vt:variant>
        <vt:lpwstr>_Toc289325825</vt:lpwstr>
      </vt:variant>
      <vt:variant>
        <vt:i4>1769521</vt:i4>
      </vt:variant>
      <vt:variant>
        <vt:i4>128</vt:i4>
      </vt:variant>
      <vt:variant>
        <vt:i4>0</vt:i4>
      </vt:variant>
      <vt:variant>
        <vt:i4>5</vt:i4>
      </vt:variant>
      <vt:variant>
        <vt:lpwstr/>
      </vt:variant>
      <vt:variant>
        <vt:lpwstr>_Toc289325824</vt:lpwstr>
      </vt:variant>
      <vt:variant>
        <vt:i4>1769521</vt:i4>
      </vt:variant>
      <vt:variant>
        <vt:i4>122</vt:i4>
      </vt:variant>
      <vt:variant>
        <vt:i4>0</vt:i4>
      </vt:variant>
      <vt:variant>
        <vt:i4>5</vt:i4>
      </vt:variant>
      <vt:variant>
        <vt:lpwstr/>
      </vt:variant>
      <vt:variant>
        <vt:lpwstr>_Toc289325823</vt:lpwstr>
      </vt:variant>
      <vt:variant>
        <vt:i4>1769521</vt:i4>
      </vt:variant>
      <vt:variant>
        <vt:i4>116</vt:i4>
      </vt:variant>
      <vt:variant>
        <vt:i4>0</vt:i4>
      </vt:variant>
      <vt:variant>
        <vt:i4>5</vt:i4>
      </vt:variant>
      <vt:variant>
        <vt:lpwstr/>
      </vt:variant>
      <vt:variant>
        <vt:lpwstr>_Toc289325822</vt:lpwstr>
      </vt:variant>
      <vt:variant>
        <vt:i4>1769521</vt:i4>
      </vt:variant>
      <vt:variant>
        <vt:i4>110</vt:i4>
      </vt:variant>
      <vt:variant>
        <vt:i4>0</vt:i4>
      </vt:variant>
      <vt:variant>
        <vt:i4>5</vt:i4>
      </vt:variant>
      <vt:variant>
        <vt:lpwstr/>
      </vt:variant>
      <vt:variant>
        <vt:lpwstr>_Toc289325821</vt:lpwstr>
      </vt:variant>
      <vt:variant>
        <vt:i4>1769521</vt:i4>
      </vt:variant>
      <vt:variant>
        <vt:i4>104</vt:i4>
      </vt:variant>
      <vt:variant>
        <vt:i4>0</vt:i4>
      </vt:variant>
      <vt:variant>
        <vt:i4>5</vt:i4>
      </vt:variant>
      <vt:variant>
        <vt:lpwstr/>
      </vt:variant>
      <vt:variant>
        <vt:lpwstr>_Toc289325820</vt:lpwstr>
      </vt:variant>
      <vt:variant>
        <vt:i4>1572913</vt:i4>
      </vt:variant>
      <vt:variant>
        <vt:i4>98</vt:i4>
      </vt:variant>
      <vt:variant>
        <vt:i4>0</vt:i4>
      </vt:variant>
      <vt:variant>
        <vt:i4>5</vt:i4>
      </vt:variant>
      <vt:variant>
        <vt:lpwstr/>
      </vt:variant>
      <vt:variant>
        <vt:lpwstr>_Toc289325819</vt:lpwstr>
      </vt:variant>
      <vt:variant>
        <vt:i4>1572913</vt:i4>
      </vt:variant>
      <vt:variant>
        <vt:i4>92</vt:i4>
      </vt:variant>
      <vt:variant>
        <vt:i4>0</vt:i4>
      </vt:variant>
      <vt:variant>
        <vt:i4>5</vt:i4>
      </vt:variant>
      <vt:variant>
        <vt:lpwstr/>
      </vt:variant>
      <vt:variant>
        <vt:lpwstr>_Toc289325818</vt:lpwstr>
      </vt:variant>
      <vt:variant>
        <vt:i4>1572913</vt:i4>
      </vt:variant>
      <vt:variant>
        <vt:i4>86</vt:i4>
      </vt:variant>
      <vt:variant>
        <vt:i4>0</vt:i4>
      </vt:variant>
      <vt:variant>
        <vt:i4>5</vt:i4>
      </vt:variant>
      <vt:variant>
        <vt:lpwstr/>
      </vt:variant>
      <vt:variant>
        <vt:lpwstr>_Toc289325817</vt:lpwstr>
      </vt:variant>
      <vt:variant>
        <vt:i4>1572913</vt:i4>
      </vt:variant>
      <vt:variant>
        <vt:i4>80</vt:i4>
      </vt:variant>
      <vt:variant>
        <vt:i4>0</vt:i4>
      </vt:variant>
      <vt:variant>
        <vt:i4>5</vt:i4>
      </vt:variant>
      <vt:variant>
        <vt:lpwstr/>
      </vt:variant>
      <vt:variant>
        <vt:lpwstr>_Toc289325816</vt:lpwstr>
      </vt:variant>
      <vt:variant>
        <vt:i4>1572913</vt:i4>
      </vt:variant>
      <vt:variant>
        <vt:i4>74</vt:i4>
      </vt:variant>
      <vt:variant>
        <vt:i4>0</vt:i4>
      </vt:variant>
      <vt:variant>
        <vt:i4>5</vt:i4>
      </vt:variant>
      <vt:variant>
        <vt:lpwstr/>
      </vt:variant>
      <vt:variant>
        <vt:lpwstr>_Toc289325815</vt:lpwstr>
      </vt:variant>
      <vt:variant>
        <vt:i4>1572913</vt:i4>
      </vt:variant>
      <vt:variant>
        <vt:i4>68</vt:i4>
      </vt:variant>
      <vt:variant>
        <vt:i4>0</vt:i4>
      </vt:variant>
      <vt:variant>
        <vt:i4>5</vt:i4>
      </vt:variant>
      <vt:variant>
        <vt:lpwstr/>
      </vt:variant>
      <vt:variant>
        <vt:lpwstr>_Toc289325814</vt:lpwstr>
      </vt:variant>
      <vt:variant>
        <vt:i4>1572913</vt:i4>
      </vt:variant>
      <vt:variant>
        <vt:i4>62</vt:i4>
      </vt:variant>
      <vt:variant>
        <vt:i4>0</vt:i4>
      </vt:variant>
      <vt:variant>
        <vt:i4>5</vt:i4>
      </vt:variant>
      <vt:variant>
        <vt:lpwstr/>
      </vt:variant>
      <vt:variant>
        <vt:lpwstr>_Toc289325813</vt:lpwstr>
      </vt:variant>
      <vt:variant>
        <vt:i4>1572913</vt:i4>
      </vt:variant>
      <vt:variant>
        <vt:i4>56</vt:i4>
      </vt:variant>
      <vt:variant>
        <vt:i4>0</vt:i4>
      </vt:variant>
      <vt:variant>
        <vt:i4>5</vt:i4>
      </vt:variant>
      <vt:variant>
        <vt:lpwstr/>
      </vt:variant>
      <vt:variant>
        <vt:lpwstr>_Toc289325812</vt:lpwstr>
      </vt:variant>
      <vt:variant>
        <vt:i4>1572913</vt:i4>
      </vt:variant>
      <vt:variant>
        <vt:i4>50</vt:i4>
      </vt:variant>
      <vt:variant>
        <vt:i4>0</vt:i4>
      </vt:variant>
      <vt:variant>
        <vt:i4>5</vt:i4>
      </vt:variant>
      <vt:variant>
        <vt:lpwstr/>
      </vt:variant>
      <vt:variant>
        <vt:lpwstr>_Toc289325811</vt:lpwstr>
      </vt:variant>
      <vt:variant>
        <vt:i4>1572913</vt:i4>
      </vt:variant>
      <vt:variant>
        <vt:i4>44</vt:i4>
      </vt:variant>
      <vt:variant>
        <vt:i4>0</vt:i4>
      </vt:variant>
      <vt:variant>
        <vt:i4>5</vt:i4>
      </vt:variant>
      <vt:variant>
        <vt:lpwstr/>
      </vt:variant>
      <vt:variant>
        <vt:lpwstr>_Toc289325810</vt:lpwstr>
      </vt:variant>
      <vt:variant>
        <vt:i4>1638449</vt:i4>
      </vt:variant>
      <vt:variant>
        <vt:i4>38</vt:i4>
      </vt:variant>
      <vt:variant>
        <vt:i4>0</vt:i4>
      </vt:variant>
      <vt:variant>
        <vt:i4>5</vt:i4>
      </vt:variant>
      <vt:variant>
        <vt:lpwstr/>
      </vt:variant>
      <vt:variant>
        <vt:lpwstr>_Toc289325809</vt:lpwstr>
      </vt:variant>
      <vt:variant>
        <vt:i4>1638449</vt:i4>
      </vt:variant>
      <vt:variant>
        <vt:i4>32</vt:i4>
      </vt:variant>
      <vt:variant>
        <vt:i4>0</vt:i4>
      </vt:variant>
      <vt:variant>
        <vt:i4>5</vt:i4>
      </vt:variant>
      <vt:variant>
        <vt:lpwstr/>
      </vt:variant>
      <vt:variant>
        <vt:lpwstr>_Toc289325808</vt:lpwstr>
      </vt:variant>
      <vt:variant>
        <vt:i4>1638449</vt:i4>
      </vt:variant>
      <vt:variant>
        <vt:i4>26</vt:i4>
      </vt:variant>
      <vt:variant>
        <vt:i4>0</vt:i4>
      </vt:variant>
      <vt:variant>
        <vt:i4>5</vt:i4>
      </vt:variant>
      <vt:variant>
        <vt:lpwstr/>
      </vt:variant>
      <vt:variant>
        <vt:lpwstr>_Toc289325807</vt:lpwstr>
      </vt:variant>
      <vt:variant>
        <vt:i4>1638449</vt:i4>
      </vt:variant>
      <vt:variant>
        <vt:i4>20</vt:i4>
      </vt:variant>
      <vt:variant>
        <vt:i4>0</vt:i4>
      </vt:variant>
      <vt:variant>
        <vt:i4>5</vt:i4>
      </vt:variant>
      <vt:variant>
        <vt:lpwstr/>
      </vt:variant>
      <vt:variant>
        <vt:lpwstr>_Toc289325806</vt:lpwstr>
      </vt:variant>
      <vt:variant>
        <vt:i4>1638449</vt:i4>
      </vt:variant>
      <vt:variant>
        <vt:i4>14</vt:i4>
      </vt:variant>
      <vt:variant>
        <vt:i4>0</vt:i4>
      </vt:variant>
      <vt:variant>
        <vt:i4>5</vt:i4>
      </vt:variant>
      <vt:variant>
        <vt:lpwstr/>
      </vt:variant>
      <vt:variant>
        <vt:lpwstr>_Toc289325805</vt:lpwstr>
      </vt:variant>
      <vt:variant>
        <vt:i4>1638449</vt:i4>
      </vt:variant>
      <vt:variant>
        <vt:i4>8</vt:i4>
      </vt:variant>
      <vt:variant>
        <vt:i4>0</vt:i4>
      </vt:variant>
      <vt:variant>
        <vt:i4>5</vt:i4>
      </vt:variant>
      <vt:variant>
        <vt:lpwstr/>
      </vt:variant>
      <vt:variant>
        <vt:lpwstr>_Toc289325804</vt:lpwstr>
      </vt:variant>
      <vt:variant>
        <vt:i4>1638449</vt:i4>
      </vt:variant>
      <vt:variant>
        <vt:i4>2</vt:i4>
      </vt:variant>
      <vt:variant>
        <vt:i4>0</vt:i4>
      </vt:variant>
      <vt:variant>
        <vt:i4>5</vt:i4>
      </vt:variant>
      <vt:variant>
        <vt:lpwstr/>
      </vt:variant>
      <vt:variant>
        <vt:lpwstr>_Toc289325803</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 Hadley</dc:creator>
  <cp:lastModifiedBy>Mike Hadley</cp:lastModifiedBy>
  <cp:revision>9</cp:revision>
  <cp:lastPrinted>2009-10-16T18:00:00Z</cp:lastPrinted>
  <dcterms:created xsi:type="dcterms:W3CDTF">2011-10-19T10:00:00Z</dcterms:created>
  <dcterms:modified xsi:type="dcterms:W3CDTF">2012-01-03T18:54:00Z</dcterms:modified>
</cp:coreProperties>
</file>